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07CCA" w14:textId="77777777" w:rsidR="000B6DD2" w:rsidRPr="00057153" w:rsidRDefault="000B6DD2" w:rsidP="000B6DD2">
      <w:pPr>
        <w:jc w:val="center"/>
        <w:rPr>
          <w:b/>
        </w:rPr>
      </w:pPr>
      <w:r w:rsidRPr="00057153">
        <w:rPr>
          <w:b/>
        </w:rPr>
        <w:t>HAMILTON CENTER, INC.</w:t>
      </w:r>
    </w:p>
    <w:p w14:paraId="0060101A" w14:textId="49A7172B" w:rsidR="00691D43" w:rsidRPr="008E71E3" w:rsidRDefault="00D16861" w:rsidP="000B6DD2">
      <w:pPr>
        <w:jc w:val="center"/>
        <w:rPr>
          <w:b/>
        </w:rPr>
      </w:pPr>
      <w:del w:id="0" w:author="MEGHAN CREECH" w:date="2023-09-11T20:00:00Z">
        <w:r w:rsidRPr="008B2551" w:rsidDel="00E73A4F">
          <w:rPr>
            <w:b/>
          </w:rPr>
          <w:delText>INPATIENT UNIT STANDARD OF CARE</w:delText>
        </w:r>
      </w:del>
      <w:ins w:id="1" w:author="MEGHAN CREECH" w:date="2023-09-11T20:00:00Z">
        <w:r w:rsidR="00E73A4F">
          <w:rPr>
            <w:b/>
          </w:rPr>
          <w:t>CRIS</w:t>
        </w:r>
      </w:ins>
      <w:ins w:id="2" w:author="MEGHAN CREECH" w:date="2023-10-11T15:09:00Z">
        <w:r w:rsidR="009F4826">
          <w:rPr>
            <w:b/>
          </w:rPr>
          <w:t>I</w:t>
        </w:r>
      </w:ins>
      <w:ins w:id="3" w:author="MEGHAN CREECH" w:date="2023-09-11T20:00:00Z">
        <w:r w:rsidR="00E73A4F">
          <w:rPr>
            <w:b/>
          </w:rPr>
          <w:t xml:space="preserve">S </w:t>
        </w:r>
      </w:ins>
      <w:ins w:id="4" w:author="MEGHAN CREECH" w:date="2023-09-11T20:01:00Z">
        <w:r w:rsidR="006C010B">
          <w:rPr>
            <w:b/>
          </w:rPr>
          <w:t>SERVICES</w:t>
        </w:r>
      </w:ins>
      <w:r w:rsidR="008E71E3" w:rsidRPr="008B2551">
        <w:rPr>
          <w:b/>
        </w:rPr>
        <w:t xml:space="preserve"> MANUAL</w:t>
      </w:r>
    </w:p>
    <w:p w14:paraId="00566A33" w14:textId="617DC8FC" w:rsidR="000B6DD2" w:rsidRDefault="009900F6" w:rsidP="000B6DD2">
      <w:pPr>
        <w:jc w:val="center"/>
      </w:pPr>
      <w:r>
        <w:rPr>
          <w:noProof/>
          <w:snapToGrid/>
        </w:rPr>
        <mc:AlternateContent>
          <mc:Choice Requires="wps">
            <w:drawing>
              <wp:anchor distT="0" distB="0" distL="114300" distR="114300" simplePos="0" relativeHeight="251660288" behindDoc="0" locked="0" layoutInCell="1" allowOverlap="1" wp14:anchorId="5339E320" wp14:editId="5AFBDEDA">
                <wp:simplePos x="0" y="0"/>
                <wp:positionH relativeFrom="margin">
                  <wp:posOffset>-238125</wp:posOffset>
                </wp:positionH>
                <wp:positionV relativeFrom="paragraph">
                  <wp:posOffset>144780</wp:posOffset>
                </wp:positionV>
                <wp:extent cx="7010400" cy="16383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7010400" cy="1638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E44189" w14:textId="77777777" w:rsidR="00026805" w:rsidRDefault="00026805" w:rsidP="000B6DD2">
                            <w:pPr>
                              <w:ind w:firstLine="360"/>
                            </w:pPr>
                          </w:p>
                          <w:p w14:paraId="77B309FF" w14:textId="29F5D758" w:rsidR="00026805" w:rsidRDefault="00026805" w:rsidP="00D16861">
                            <w:pPr>
                              <w:tabs>
                                <w:tab w:val="left" w:pos="1800"/>
                              </w:tabs>
                              <w:ind w:firstLine="360"/>
                            </w:pPr>
                            <w:r>
                              <w:t>Section:</w:t>
                            </w:r>
                            <w:ins w:id="5" w:author="MEGHAN CREECH" w:date="2023-10-03T12:14:00Z">
                              <w:r w:rsidR="008E28D3">
                                <w:t xml:space="preserve">   </w:t>
                              </w:r>
                            </w:ins>
                            <w:del w:id="6" w:author="MEGHAN CREECH" w:date="2023-09-11T20:01:00Z">
                              <w:r w:rsidDel="00CE53F4">
                                <w:tab/>
                              </w:r>
                              <w:r w:rsidRPr="00BE2E61" w:rsidDel="006C010B">
                                <w:rPr>
                                  <w:b/>
                                  <w:bCs/>
                                  <w:highlight w:val="green"/>
                                  <w:rPrChange w:id="7" w:author="MEGHAN CREECH" w:date="2023-10-03T12:18:00Z">
                                    <w:rPr>
                                      <w:b/>
                                      <w:bCs/>
                                    </w:rPr>
                                  </w:rPrChange>
                                </w:rPr>
                                <w:delText>ADMISSIONS</w:delText>
                              </w:r>
                            </w:del>
                            <w:ins w:id="8" w:author="MEGHAN CREECH" w:date="2023-10-11T15:16:00Z">
                              <w:r w:rsidR="003149D9">
                                <w:t>MOBILE CRISIS RESPON</w:t>
                              </w:r>
                            </w:ins>
                            <w:ins w:id="9" w:author="MEGHAN CREECH" w:date="2023-10-11T15:17:00Z">
                              <w:r w:rsidR="003149D9">
                                <w:t xml:space="preserve">SE           </w:t>
                              </w:r>
                            </w:ins>
                            <w:ins w:id="10" w:author="MEGHAN CREECH" w:date="2023-09-11T20:01:00Z">
                              <w:r w:rsidR="00CE53F4">
                                <w:t xml:space="preserve">      </w:t>
                              </w:r>
                            </w:ins>
                            <w:del w:id="11" w:author="MEGHAN CREECH" w:date="2023-09-11T20:01:00Z">
                              <w:r w:rsidDel="00CE53F4">
                                <w:tab/>
                              </w:r>
                              <w:r w:rsidDel="00CE53F4">
                                <w:tab/>
                              </w:r>
                              <w:r w:rsidDel="00CE53F4">
                                <w:tab/>
                              </w:r>
                              <w:r w:rsidDel="00CE53F4">
                                <w:tab/>
                              </w:r>
                            </w:del>
                            <w:r>
                              <w:t>P</w:t>
                            </w:r>
                            <w:del w:id="12" w:author="MEGHAN CREECH" w:date="2023-10-03T11:16:00Z">
                              <w:r w:rsidR="001E1800" w:rsidDel="00962D2E">
                                <w:delText>rocedure</w:delText>
                              </w:r>
                            </w:del>
                            <w:ins w:id="13" w:author="MEGHAN CREECH" w:date="2023-10-03T11:16:00Z">
                              <w:r w:rsidR="00962D2E">
                                <w:t>olicy</w:t>
                              </w:r>
                            </w:ins>
                            <w:r w:rsidRPr="00057153">
                              <w:t xml:space="preserve"> No.:</w:t>
                            </w:r>
                            <w:r>
                              <w:t xml:space="preserve">  </w:t>
                            </w:r>
                            <w:del w:id="14" w:author="MEGHAN CREECH" w:date="2023-09-11T20:02:00Z">
                              <w:r w:rsidDel="00CE53F4">
                                <w:delText>IPU.01.0</w:delText>
                              </w:r>
                              <w:r w:rsidR="00681619" w:rsidDel="00CE53F4">
                                <w:delText>1</w:delText>
                              </w:r>
                              <w:r w:rsidDel="00CE53F4">
                                <w:delText>.0</w:delText>
                              </w:r>
                              <w:r w:rsidR="00681619" w:rsidDel="00CE53F4">
                                <w:delText>1</w:delText>
                              </w:r>
                              <w:r w:rsidDel="00CE53F4">
                                <w:delText>.00</w:delText>
                              </w:r>
                            </w:del>
                            <w:ins w:id="15" w:author="MEGHAN CREECH" w:date="2023-09-11T20:02:00Z">
                              <w:r w:rsidR="00CE53F4">
                                <w:t xml:space="preserve">CRI </w:t>
                              </w:r>
                              <w:r w:rsidR="00E16AC0">
                                <w:t>01.00.00.00</w:t>
                              </w:r>
                            </w:ins>
                          </w:p>
                          <w:p w14:paraId="2A9364B0" w14:textId="4F6F0F30" w:rsidR="00026805" w:rsidRPr="00791F6A" w:rsidRDefault="00026805" w:rsidP="00791F6A">
                            <w:pPr>
                              <w:ind w:firstLine="360"/>
                            </w:pPr>
                            <w:r>
                              <w:tab/>
                            </w:r>
                            <w:r>
                              <w:tab/>
                            </w:r>
                            <w:r>
                              <w:tab/>
                            </w:r>
                            <w:r>
                              <w:tab/>
                            </w:r>
                            <w:r>
                              <w:tab/>
                            </w:r>
                            <w:r>
                              <w:tab/>
                            </w:r>
                            <w:r>
                              <w:tab/>
                            </w:r>
                            <w:r>
                              <w:tab/>
                            </w:r>
                          </w:p>
                          <w:p w14:paraId="1BFA0E97" w14:textId="77777777" w:rsidR="003149D9" w:rsidRDefault="00026805" w:rsidP="00D16861">
                            <w:pPr>
                              <w:tabs>
                                <w:tab w:val="left" w:pos="1800"/>
                              </w:tabs>
                              <w:ind w:firstLine="360"/>
                              <w:rPr>
                                <w:ins w:id="16" w:author="MEGHAN CREECH" w:date="2023-10-11T15:17:00Z"/>
                                <w:b/>
                                <w:bCs/>
                              </w:rPr>
                            </w:pPr>
                            <w:del w:id="17" w:author="MEGHAN CREECH" w:date="2023-10-03T11:16:00Z">
                              <w:r w:rsidRPr="008B2551" w:rsidDel="00962D2E">
                                <w:delText>P</w:delText>
                              </w:r>
                              <w:r w:rsidR="001E1800" w:rsidDel="00962D2E">
                                <w:delText>rocedure</w:delText>
                              </w:r>
                            </w:del>
                            <w:ins w:id="18" w:author="MEGHAN CREECH" w:date="2023-10-03T11:16:00Z">
                              <w:r w:rsidR="00962D2E" w:rsidRPr="008B2551">
                                <w:t>P</w:t>
                              </w:r>
                              <w:r w:rsidR="00962D2E">
                                <w:t>olicy</w:t>
                              </w:r>
                            </w:ins>
                            <w:r w:rsidRPr="008B2551">
                              <w:t>:</w:t>
                            </w:r>
                            <w:ins w:id="19" w:author="MEGHAN CREECH" w:date="2023-10-03T12:14:00Z">
                              <w:r w:rsidR="008E28D3">
                                <w:t xml:space="preserve"> </w:t>
                              </w:r>
                            </w:ins>
                            <w:del w:id="20" w:author="MEGHAN CREECH" w:date="2023-10-03T12:14:00Z">
                              <w:r w:rsidDel="008E28D3">
                                <w:tab/>
                              </w:r>
                            </w:del>
                            <w:del w:id="21" w:author="MEGHAN CREECH" w:date="2023-10-03T10:34:00Z">
                              <w:r w:rsidDel="00006C84">
                                <w:rPr>
                                  <w:b/>
                                  <w:bCs/>
                                </w:rPr>
                                <w:delText>ADMISSON</w:delText>
                              </w:r>
                            </w:del>
                            <w:del w:id="22" w:author="MEGHAN CREECH" w:date="2023-09-11T20:03:00Z">
                              <w:r w:rsidDel="00D453FC">
                                <w:rPr>
                                  <w:b/>
                                  <w:bCs/>
                                </w:rPr>
                                <w:delText xml:space="preserve"> </w:delText>
                              </w:r>
                            </w:del>
                            <w:ins w:id="23" w:author="MEGHAN CREECH" w:date="2023-10-03T10:34:00Z">
                              <w:r w:rsidR="00006C84">
                                <w:rPr>
                                  <w:b/>
                                  <w:bCs/>
                                </w:rPr>
                                <w:t>NO WRONG DOOR</w:t>
                              </w:r>
                            </w:ins>
                            <w:ins w:id="24" w:author="MEGHAN CREECH" w:date="2023-10-11T15:17:00Z">
                              <w:r w:rsidR="003149D9">
                                <w:rPr>
                                  <w:b/>
                                  <w:bCs/>
                                </w:rPr>
                                <w:t xml:space="preserve"> MOBILE CRISIS RESPONSE</w:t>
                              </w:r>
                            </w:ins>
                            <w:ins w:id="25" w:author="MEGHAN CREECH" w:date="2023-09-11T20:03:00Z">
                              <w:r w:rsidR="00C70B08">
                                <w:rPr>
                                  <w:b/>
                                  <w:bCs/>
                                </w:rPr>
                                <w:tab/>
                              </w:r>
                            </w:ins>
                          </w:p>
                          <w:p w14:paraId="738A80E3" w14:textId="61CE856F" w:rsidR="00026805" w:rsidRDefault="003149D9" w:rsidP="00D16861">
                            <w:pPr>
                              <w:tabs>
                                <w:tab w:val="left" w:pos="1800"/>
                              </w:tabs>
                              <w:ind w:firstLine="360"/>
                            </w:pPr>
                            <w:ins w:id="26" w:author="MEGHAN CREECH" w:date="2023-10-11T15:17:00Z">
                              <w:r>
                                <w:rPr>
                                  <w:b/>
                                  <w:bCs/>
                                </w:rPr>
                                <w:tab/>
                              </w:r>
                              <w:r>
                                <w:rPr>
                                  <w:b/>
                                  <w:bCs/>
                                </w:rPr>
                                <w:tab/>
                              </w:r>
                              <w:r>
                                <w:rPr>
                                  <w:b/>
                                  <w:bCs/>
                                </w:rPr>
                                <w:tab/>
                              </w:r>
                              <w:r>
                                <w:rPr>
                                  <w:b/>
                                  <w:bCs/>
                                </w:rPr>
                                <w:tab/>
                              </w:r>
                              <w:r>
                                <w:rPr>
                                  <w:b/>
                                  <w:bCs/>
                                </w:rPr>
                                <w:tab/>
                              </w:r>
                              <w:r>
                                <w:rPr>
                                  <w:b/>
                                  <w:bCs/>
                                </w:rPr>
                                <w:tab/>
                              </w:r>
                              <w:r>
                                <w:rPr>
                                  <w:b/>
                                  <w:bCs/>
                                </w:rPr>
                                <w:tab/>
                              </w:r>
                            </w:ins>
                            <w:del w:id="27" w:author="MEGHAN CREECH" w:date="2023-09-11T20:03:00Z">
                              <w:r w:rsidR="00026805" w:rsidDel="00D453FC">
                                <w:rPr>
                                  <w:b/>
                                  <w:bCs/>
                                </w:rPr>
                                <w:delText>VIA GUARDIANSHIP</w:delText>
                              </w:r>
                            </w:del>
                            <w:del w:id="28" w:author="MEGHAN CREECH" w:date="2023-10-11T15:17:00Z">
                              <w:r w:rsidR="00026805" w:rsidDel="003149D9">
                                <w:tab/>
                              </w:r>
                            </w:del>
                            <w:r w:rsidR="00026805">
                              <w:t>Date Originated:</w:t>
                            </w:r>
                            <w:r w:rsidR="00026805">
                              <w:tab/>
                            </w:r>
                            <w:r w:rsidR="00026805">
                              <w:tab/>
                            </w:r>
                            <w:del w:id="29" w:author="MEGHAN CREECH" w:date="2023-09-11T20:04:00Z">
                              <w:r w:rsidR="00026805" w:rsidDel="0066039B">
                                <w:delText>01/77</w:delText>
                              </w:r>
                            </w:del>
                            <w:proofErr w:type="gramStart"/>
                            <w:ins w:id="30" w:author="MEGHAN CREECH" w:date="2023-09-11T20:04:00Z">
                              <w:r w:rsidR="0066039B">
                                <w:t>09/11/23</w:t>
                              </w:r>
                            </w:ins>
                            <w:proofErr w:type="gramEnd"/>
                          </w:p>
                          <w:p w14:paraId="237F7336" w14:textId="727F938B" w:rsidR="00026805" w:rsidRDefault="00026805" w:rsidP="00D16861">
                            <w:pPr>
                              <w:tabs>
                                <w:tab w:val="left" w:pos="1800"/>
                              </w:tabs>
                              <w:ind w:firstLine="360"/>
                            </w:pPr>
                            <w:r>
                              <w:tab/>
                            </w:r>
                            <w:r>
                              <w:tab/>
                            </w:r>
                            <w:r>
                              <w:tab/>
                            </w:r>
                            <w:r>
                              <w:tab/>
                            </w:r>
                            <w:r>
                              <w:tab/>
                            </w:r>
                            <w:r>
                              <w:tab/>
                            </w:r>
                            <w:r>
                              <w:tab/>
                              <w:t>Last R/R Date:</w:t>
                            </w:r>
                            <w:r>
                              <w:tab/>
                            </w:r>
                            <w:r>
                              <w:tab/>
                            </w:r>
                            <w:ins w:id="31" w:author="KASSANDRA COFFEY" w:date="2022-12-12T13:09:00Z">
                              <w:del w:id="32" w:author="MEGHAN CREECH" w:date="2023-09-11T20:04:00Z">
                                <w:r w:rsidR="001E1800" w:rsidDel="0066039B">
                                  <w:delText>12</w:delText>
                                </w:r>
                              </w:del>
                            </w:ins>
                            <w:del w:id="33" w:author="MEGHAN CREECH" w:date="2023-09-11T20:04:00Z">
                              <w:r w:rsidDel="0066039B">
                                <w:delText>/</w:delText>
                              </w:r>
                            </w:del>
                            <w:ins w:id="34" w:author="KASSANDRA COFFEY" w:date="2022-12-12T13:09:00Z">
                              <w:del w:id="35" w:author="MEGHAN CREECH" w:date="2023-09-11T20:04:00Z">
                                <w:r w:rsidR="001E1800" w:rsidDel="0066039B">
                                  <w:delText>22</w:delText>
                                </w:r>
                              </w:del>
                            </w:ins>
                            <w:ins w:id="36" w:author="MEGHAN CREECH" w:date="2023-10-03T11:17:00Z">
                              <w:r w:rsidR="00962D2E">
                                <w:t>00/00</w:t>
                              </w:r>
                            </w:ins>
                            <w:r>
                              <w:tab/>
                            </w:r>
                          </w:p>
                          <w:p w14:paraId="6B73A413" w14:textId="2D0FEA49" w:rsidR="00026805" w:rsidRDefault="00026805" w:rsidP="008E71E3">
                            <w:pPr>
                              <w:ind w:firstLine="360"/>
                            </w:pPr>
                            <w:r>
                              <w:tab/>
                            </w:r>
                            <w:r>
                              <w:tab/>
                            </w:r>
                            <w:r>
                              <w:tab/>
                            </w:r>
                            <w:r>
                              <w:tab/>
                            </w:r>
                            <w:r>
                              <w:tab/>
                            </w:r>
                            <w:r>
                              <w:tab/>
                            </w:r>
                            <w:r>
                              <w:tab/>
                            </w:r>
                            <w:r>
                              <w:tab/>
                            </w:r>
                            <w:r w:rsidR="001E1800">
                              <w:t>QLF</w:t>
                            </w:r>
                            <w:r w:rsidRPr="00B7674D">
                              <w:t xml:space="preserve"> Approval</w:t>
                            </w:r>
                            <w:r>
                              <w:t xml:space="preserve"> Date:</w:t>
                            </w:r>
                            <w:r>
                              <w:tab/>
                            </w:r>
                            <w:r w:rsidR="001E1800">
                              <w:tab/>
                            </w:r>
                            <w:r>
                              <w:t>00/00</w:t>
                            </w:r>
                          </w:p>
                          <w:p w14:paraId="4E6A555A" w14:textId="22A8D98B" w:rsidR="00026805" w:rsidRDefault="00026805" w:rsidP="008E71E3">
                            <w:pPr>
                              <w:ind w:firstLine="360"/>
                            </w:pPr>
                            <w:r>
                              <w:tab/>
                            </w:r>
                            <w:r>
                              <w:tab/>
                            </w:r>
                            <w:r>
                              <w:tab/>
                            </w:r>
                            <w:r>
                              <w:tab/>
                            </w:r>
                            <w:r>
                              <w:tab/>
                            </w:r>
                            <w:r>
                              <w:tab/>
                            </w:r>
                            <w:r>
                              <w:tab/>
                            </w:r>
                            <w:r>
                              <w:tab/>
                              <w:t>Posted:</w:t>
                            </w:r>
                            <w:r>
                              <w:tab/>
                            </w:r>
                            <w:r>
                              <w:tab/>
                            </w:r>
                            <w:r>
                              <w:tab/>
                              <w:t>00/00</w:t>
                            </w:r>
                          </w:p>
                          <w:p w14:paraId="60593FA0" w14:textId="77777777" w:rsidR="00026805" w:rsidRDefault="000268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9E320" id="_x0000_t202" coordsize="21600,21600" o:spt="202" path="m,l,21600r21600,l21600,xe">
                <v:stroke joinstyle="miter"/>
                <v:path gradientshapeok="t" o:connecttype="rect"/>
              </v:shapetype>
              <v:shape id="Text Box 2" o:spid="_x0000_s1026" type="#_x0000_t202" style="position:absolute;left:0;text-align:left;margin-left:-18.75pt;margin-top:11.4pt;width:552pt;height:12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" fillcolor="white [3201]" strokeweight=".5pt">
                <v:textbox>
                  <w:txbxContent>
                    <w:p w14:paraId="48E44189" w14:textId="77777777" w:rsidR="00026805" w:rsidRDefault="00026805" w:rsidP="000B6DD2">
                      <w:pPr>
                        <w:ind w:firstLine="360"/>
                      </w:pPr>
                    </w:p>
                    <w:p w14:paraId="77B309FF" w14:textId="29F5D758" w:rsidR="00026805" w:rsidRDefault="00026805" w:rsidP="00D16861">
                      <w:pPr>
                        <w:tabs>
                          <w:tab w:val="left" w:pos="1800"/>
                        </w:tabs>
                        <w:ind w:firstLine="360"/>
                      </w:pPr>
                      <w:r>
                        <w:t>Section:</w:t>
                      </w:r>
                      <w:ins w:id="37" w:author="MEGHAN CREECH" w:date="2023-10-03T12:14:00Z">
                        <w:r w:rsidR="008E28D3">
                          <w:t xml:space="preserve">   </w:t>
                        </w:r>
                      </w:ins>
                      <w:del w:id="38" w:author="MEGHAN CREECH" w:date="2023-09-11T20:01:00Z">
                        <w:r w:rsidDel="00CE53F4">
                          <w:tab/>
                        </w:r>
                        <w:r w:rsidRPr="00BE2E61" w:rsidDel="006C010B">
                          <w:rPr>
                            <w:b/>
                            <w:bCs/>
                            <w:highlight w:val="green"/>
                            <w:rPrChange w:id="39" w:author="MEGHAN CREECH" w:date="2023-10-03T12:18:00Z">
                              <w:rPr>
                                <w:b/>
                                <w:bCs/>
                              </w:rPr>
                            </w:rPrChange>
                          </w:rPr>
                          <w:delText>ADMISSIONS</w:delText>
                        </w:r>
                      </w:del>
                      <w:ins w:id="40" w:author="MEGHAN CREECH" w:date="2023-10-11T15:16:00Z">
                        <w:r w:rsidR="003149D9">
                          <w:t>MOBILE CRISIS RESPON</w:t>
                        </w:r>
                      </w:ins>
                      <w:ins w:id="41" w:author="MEGHAN CREECH" w:date="2023-10-11T15:17:00Z">
                        <w:r w:rsidR="003149D9">
                          <w:t xml:space="preserve">SE           </w:t>
                        </w:r>
                      </w:ins>
                      <w:ins w:id="42" w:author="MEGHAN CREECH" w:date="2023-09-11T20:01:00Z">
                        <w:r w:rsidR="00CE53F4">
                          <w:t xml:space="preserve">      </w:t>
                        </w:r>
                      </w:ins>
                      <w:del w:id="43" w:author="MEGHAN CREECH" w:date="2023-09-11T20:01:00Z">
                        <w:r w:rsidDel="00CE53F4">
                          <w:tab/>
                        </w:r>
                        <w:r w:rsidDel="00CE53F4">
                          <w:tab/>
                        </w:r>
                        <w:r w:rsidDel="00CE53F4">
                          <w:tab/>
                        </w:r>
                        <w:r w:rsidDel="00CE53F4">
                          <w:tab/>
                        </w:r>
                      </w:del>
                      <w:r>
                        <w:t>P</w:t>
                      </w:r>
                      <w:del w:id="44" w:author="MEGHAN CREECH" w:date="2023-10-03T11:16:00Z">
                        <w:r w:rsidR="001E1800" w:rsidDel="00962D2E">
                          <w:delText>rocedure</w:delText>
                        </w:r>
                      </w:del>
                      <w:ins w:id="45" w:author="MEGHAN CREECH" w:date="2023-10-03T11:16:00Z">
                        <w:r w:rsidR="00962D2E">
                          <w:t>olicy</w:t>
                        </w:r>
                      </w:ins>
                      <w:r w:rsidRPr="00057153">
                        <w:t xml:space="preserve"> No.:</w:t>
                      </w:r>
                      <w:r>
                        <w:t xml:space="preserve">  </w:t>
                      </w:r>
                      <w:del w:id="46" w:author="MEGHAN CREECH" w:date="2023-09-11T20:02:00Z">
                        <w:r w:rsidDel="00CE53F4">
                          <w:delText>IPU.01.0</w:delText>
                        </w:r>
                        <w:r w:rsidR="00681619" w:rsidDel="00CE53F4">
                          <w:delText>1</w:delText>
                        </w:r>
                        <w:r w:rsidDel="00CE53F4">
                          <w:delText>.0</w:delText>
                        </w:r>
                        <w:r w:rsidR="00681619" w:rsidDel="00CE53F4">
                          <w:delText>1</w:delText>
                        </w:r>
                        <w:r w:rsidDel="00CE53F4">
                          <w:delText>.00</w:delText>
                        </w:r>
                      </w:del>
                      <w:ins w:id="47" w:author="MEGHAN CREECH" w:date="2023-09-11T20:02:00Z">
                        <w:r w:rsidR="00CE53F4">
                          <w:t xml:space="preserve">CRI </w:t>
                        </w:r>
                        <w:r w:rsidR="00E16AC0">
                          <w:t>01.00.00.00</w:t>
                        </w:r>
                      </w:ins>
                    </w:p>
                    <w:p w14:paraId="2A9364B0" w14:textId="4F6F0F30" w:rsidR="00026805" w:rsidRPr="00791F6A" w:rsidRDefault="00026805" w:rsidP="00791F6A">
                      <w:pPr>
                        <w:ind w:firstLine="360"/>
                      </w:pPr>
                      <w:r>
                        <w:tab/>
                      </w:r>
                      <w:r>
                        <w:tab/>
                      </w:r>
                      <w:r>
                        <w:tab/>
                      </w:r>
                      <w:r>
                        <w:tab/>
                      </w:r>
                      <w:r>
                        <w:tab/>
                      </w:r>
                      <w:r>
                        <w:tab/>
                      </w:r>
                      <w:r>
                        <w:tab/>
                      </w:r>
                      <w:r>
                        <w:tab/>
                      </w:r>
                    </w:p>
                    <w:p w14:paraId="1BFA0E97" w14:textId="77777777" w:rsidR="003149D9" w:rsidRDefault="00026805" w:rsidP="00D16861">
                      <w:pPr>
                        <w:tabs>
                          <w:tab w:val="left" w:pos="1800"/>
                        </w:tabs>
                        <w:ind w:firstLine="360"/>
                        <w:rPr>
                          <w:ins w:id="48" w:author="MEGHAN CREECH" w:date="2023-10-11T15:17:00Z"/>
                          <w:b/>
                          <w:bCs/>
                        </w:rPr>
                      </w:pPr>
                      <w:del w:id="49" w:author="MEGHAN CREECH" w:date="2023-10-03T11:16:00Z">
                        <w:r w:rsidRPr="008B2551" w:rsidDel="00962D2E">
                          <w:delText>P</w:delText>
                        </w:r>
                        <w:r w:rsidR="001E1800" w:rsidDel="00962D2E">
                          <w:delText>rocedure</w:delText>
                        </w:r>
                      </w:del>
                      <w:ins w:id="50" w:author="MEGHAN CREECH" w:date="2023-10-03T11:16:00Z">
                        <w:r w:rsidR="00962D2E" w:rsidRPr="008B2551">
                          <w:t>P</w:t>
                        </w:r>
                        <w:r w:rsidR="00962D2E">
                          <w:t>olicy</w:t>
                        </w:r>
                      </w:ins>
                      <w:r w:rsidRPr="008B2551">
                        <w:t>:</w:t>
                      </w:r>
                      <w:ins w:id="51" w:author="MEGHAN CREECH" w:date="2023-10-03T12:14:00Z">
                        <w:r w:rsidR="008E28D3">
                          <w:t xml:space="preserve"> </w:t>
                        </w:r>
                      </w:ins>
                      <w:del w:id="52" w:author="MEGHAN CREECH" w:date="2023-10-03T12:14:00Z">
                        <w:r w:rsidDel="008E28D3">
                          <w:tab/>
                        </w:r>
                      </w:del>
                      <w:del w:id="53" w:author="MEGHAN CREECH" w:date="2023-10-03T10:34:00Z">
                        <w:r w:rsidDel="00006C84">
                          <w:rPr>
                            <w:b/>
                            <w:bCs/>
                          </w:rPr>
                          <w:delText>ADMISSON</w:delText>
                        </w:r>
                      </w:del>
                      <w:del w:id="54" w:author="MEGHAN CREECH" w:date="2023-09-11T20:03:00Z">
                        <w:r w:rsidDel="00D453FC">
                          <w:rPr>
                            <w:b/>
                            <w:bCs/>
                          </w:rPr>
                          <w:delText xml:space="preserve"> </w:delText>
                        </w:r>
                      </w:del>
                      <w:ins w:id="55" w:author="MEGHAN CREECH" w:date="2023-10-03T10:34:00Z">
                        <w:r w:rsidR="00006C84">
                          <w:rPr>
                            <w:b/>
                            <w:bCs/>
                          </w:rPr>
                          <w:t>NO WRONG DOOR</w:t>
                        </w:r>
                      </w:ins>
                      <w:ins w:id="56" w:author="MEGHAN CREECH" w:date="2023-10-11T15:17:00Z">
                        <w:r w:rsidR="003149D9">
                          <w:rPr>
                            <w:b/>
                            <w:bCs/>
                          </w:rPr>
                          <w:t xml:space="preserve"> MOBILE CRISIS RESPONSE</w:t>
                        </w:r>
                      </w:ins>
                      <w:ins w:id="57" w:author="MEGHAN CREECH" w:date="2023-09-11T20:03:00Z">
                        <w:r w:rsidR="00C70B08">
                          <w:rPr>
                            <w:b/>
                            <w:bCs/>
                          </w:rPr>
                          <w:tab/>
                        </w:r>
                      </w:ins>
                    </w:p>
                    <w:p w14:paraId="738A80E3" w14:textId="61CE856F" w:rsidR="00026805" w:rsidRDefault="003149D9" w:rsidP="00D16861">
                      <w:pPr>
                        <w:tabs>
                          <w:tab w:val="left" w:pos="1800"/>
                        </w:tabs>
                        <w:ind w:firstLine="360"/>
                      </w:pPr>
                      <w:ins w:id="58" w:author="MEGHAN CREECH" w:date="2023-10-11T15:17:00Z">
                        <w:r>
                          <w:rPr>
                            <w:b/>
                            <w:bCs/>
                          </w:rPr>
                          <w:tab/>
                        </w:r>
                        <w:r>
                          <w:rPr>
                            <w:b/>
                            <w:bCs/>
                          </w:rPr>
                          <w:tab/>
                        </w:r>
                        <w:r>
                          <w:rPr>
                            <w:b/>
                            <w:bCs/>
                          </w:rPr>
                          <w:tab/>
                        </w:r>
                        <w:r>
                          <w:rPr>
                            <w:b/>
                            <w:bCs/>
                          </w:rPr>
                          <w:tab/>
                        </w:r>
                        <w:r>
                          <w:rPr>
                            <w:b/>
                            <w:bCs/>
                          </w:rPr>
                          <w:tab/>
                        </w:r>
                        <w:r>
                          <w:rPr>
                            <w:b/>
                            <w:bCs/>
                          </w:rPr>
                          <w:tab/>
                        </w:r>
                        <w:r>
                          <w:rPr>
                            <w:b/>
                            <w:bCs/>
                          </w:rPr>
                          <w:tab/>
                        </w:r>
                      </w:ins>
                      <w:del w:id="59" w:author="MEGHAN CREECH" w:date="2023-09-11T20:03:00Z">
                        <w:r w:rsidR="00026805" w:rsidDel="00D453FC">
                          <w:rPr>
                            <w:b/>
                            <w:bCs/>
                          </w:rPr>
                          <w:delText>VIA GUARDIANSHIP</w:delText>
                        </w:r>
                      </w:del>
                      <w:del w:id="60" w:author="MEGHAN CREECH" w:date="2023-10-11T15:17:00Z">
                        <w:r w:rsidR="00026805" w:rsidDel="003149D9">
                          <w:tab/>
                        </w:r>
                      </w:del>
                      <w:r w:rsidR="00026805">
                        <w:t>Date Originated:</w:t>
                      </w:r>
                      <w:r w:rsidR="00026805">
                        <w:tab/>
                      </w:r>
                      <w:r w:rsidR="00026805">
                        <w:tab/>
                      </w:r>
                      <w:del w:id="61" w:author="MEGHAN CREECH" w:date="2023-09-11T20:04:00Z">
                        <w:r w:rsidR="00026805" w:rsidDel="0066039B">
                          <w:delText>01/77</w:delText>
                        </w:r>
                      </w:del>
                      <w:ins w:id="62" w:author="MEGHAN CREECH" w:date="2023-09-11T20:04:00Z">
                        <w:r w:rsidR="0066039B">
                          <w:t>09/11/23</w:t>
                        </w:r>
                      </w:ins>
                    </w:p>
                    <w:p w14:paraId="237F7336" w14:textId="727F938B" w:rsidR="00026805" w:rsidRDefault="00026805" w:rsidP="00D16861">
                      <w:pPr>
                        <w:tabs>
                          <w:tab w:val="left" w:pos="1800"/>
                        </w:tabs>
                        <w:ind w:firstLine="360"/>
                      </w:pPr>
                      <w:r>
                        <w:tab/>
                      </w:r>
                      <w:r>
                        <w:tab/>
                      </w:r>
                      <w:r>
                        <w:tab/>
                      </w:r>
                      <w:r>
                        <w:tab/>
                      </w:r>
                      <w:r>
                        <w:tab/>
                      </w:r>
                      <w:r>
                        <w:tab/>
                      </w:r>
                      <w:r>
                        <w:tab/>
                        <w:t>Last R/R Date:</w:t>
                      </w:r>
                      <w:r>
                        <w:tab/>
                      </w:r>
                      <w:r>
                        <w:tab/>
                      </w:r>
                      <w:ins w:id="63" w:author="KASSANDRA COFFEY" w:date="2022-12-12T13:09:00Z">
                        <w:del w:id="64" w:author="MEGHAN CREECH" w:date="2023-09-11T20:04:00Z">
                          <w:r w:rsidR="001E1800" w:rsidDel="0066039B">
                            <w:delText>12</w:delText>
                          </w:r>
                        </w:del>
                      </w:ins>
                      <w:del w:id="65" w:author="MEGHAN CREECH" w:date="2023-09-11T20:04:00Z">
                        <w:r w:rsidDel="0066039B">
                          <w:delText>/</w:delText>
                        </w:r>
                      </w:del>
                      <w:ins w:id="66" w:author="KASSANDRA COFFEY" w:date="2022-12-12T13:09:00Z">
                        <w:del w:id="67" w:author="MEGHAN CREECH" w:date="2023-09-11T20:04:00Z">
                          <w:r w:rsidR="001E1800" w:rsidDel="0066039B">
                            <w:delText>22</w:delText>
                          </w:r>
                        </w:del>
                      </w:ins>
                      <w:ins w:id="68" w:author="MEGHAN CREECH" w:date="2023-10-03T11:17:00Z">
                        <w:r w:rsidR="00962D2E">
                          <w:t>00/00</w:t>
                        </w:r>
                      </w:ins>
                      <w:r>
                        <w:tab/>
                      </w:r>
                    </w:p>
                    <w:p w14:paraId="6B73A413" w14:textId="2D0FEA49" w:rsidR="00026805" w:rsidRDefault="00026805" w:rsidP="008E71E3">
                      <w:pPr>
                        <w:ind w:firstLine="360"/>
                      </w:pPr>
                      <w:r>
                        <w:tab/>
                      </w:r>
                      <w:r>
                        <w:tab/>
                      </w:r>
                      <w:r>
                        <w:tab/>
                      </w:r>
                      <w:r>
                        <w:tab/>
                      </w:r>
                      <w:r>
                        <w:tab/>
                      </w:r>
                      <w:r>
                        <w:tab/>
                      </w:r>
                      <w:r>
                        <w:tab/>
                      </w:r>
                      <w:r>
                        <w:tab/>
                      </w:r>
                      <w:r w:rsidR="001E1800">
                        <w:t>QLF</w:t>
                      </w:r>
                      <w:r w:rsidRPr="00B7674D">
                        <w:t xml:space="preserve"> Approval</w:t>
                      </w:r>
                      <w:r>
                        <w:t xml:space="preserve"> Date:</w:t>
                      </w:r>
                      <w:r>
                        <w:tab/>
                      </w:r>
                      <w:r w:rsidR="001E1800">
                        <w:tab/>
                      </w:r>
                      <w:r>
                        <w:t>00/00</w:t>
                      </w:r>
                    </w:p>
                    <w:p w14:paraId="4E6A555A" w14:textId="22A8D98B" w:rsidR="00026805" w:rsidRDefault="00026805" w:rsidP="008E71E3">
                      <w:pPr>
                        <w:ind w:firstLine="360"/>
                      </w:pPr>
                      <w:r>
                        <w:tab/>
                      </w:r>
                      <w:r>
                        <w:tab/>
                      </w:r>
                      <w:r>
                        <w:tab/>
                      </w:r>
                      <w:r>
                        <w:tab/>
                      </w:r>
                      <w:r>
                        <w:tab/>
                      </w:r>
                      <w:r>
                        <w:tab/>
                      </w:r>
                      <w:r>
                        <w:tab/>
                      </w:r>
                      <w:r>
                        <w:tab/>
                        <w:t>Posted:</w:t>
                      </w:r>
                      <w:r>
                        <w:tab/>
                      </w:r>
                      <w:r>
                        <w:tab/>
                      </w:r>
                      <w:r>
                        <w:tab/>
                        <w:t>00/00</w:t>
                      </w:r>
                    </w:p>
                    <w:p w14:paraId="60593FA0" w14:textId="77777777" w:rsidR="00026805" w:rsidRDefault="00026805"/>
                  </w:txbxContent>
                </v:textbox>
                <w10:wrap anchorx="margin"/>
              </v:shape>
            </w:pict>
          </mc:Fallback>
        </mc:AlternateContent>
      </w:r>
    </w:p>
    <w:p w14:paraId="0E34D536" w14:textId="6CA7192D" w:rsidR="000B6DD2" w:rsidRDefault="000B6DD2" w:rsidP="000B6DD2">
      <w:pPr>
        <w:pStyle w:val="policy"/>
        <w:numPr>
          <w:ilvl w:val="0"/>
          <w:numId w:val="0"/>
        </w:numPr>
      </w:pPr>
    </w:p>
    <w:p w14:paraId="1BE440B0" w14:textId="77777777" w:rsidR="00691D43" w:rsidRDefault="00691D43" w:rsidP="000B6DD2">
      <w:pPr>
        <w:pStyle w:val="policy"/>
        <w:numPr>
          <w:ilvl w:val="0"/>
          <w:numId w:val="0"/>
        </w:numPr>
      </w:pPr>
    </w:p>
    <w:p w14:paraId="1E926A1A" w14:textId="77777777" w:rsidR="00691D43" w:rsidRDefault="00691D43" w:rsidP="000B6DD2">
      <w:pPr>
        <w:pStyle w:val="policy"/>
        <w:numPr>
          <w:ilvl w:val="0"/>
          <w:numId w:val="0"/>
        </w:numPr>
      </w:pPr>
    </w:p>
    <w:p w14:paraId="71FD1C0B" w14:textId="77777777" w:rsidR="00691D43" w:rsidRDefault="00691D43" w:rsidP="000B6DD2">
      <w:pPr>
        <w:pStyle w:val="policy"/>
        <w:numPr>
          <w:ilvl w:val="0"/>
          <w:numId w:val="0"/>
        </w:numPr>
      </w:pPr>
    </w:p>
    <w:p w14:paraId="1629BF78" w14:textId="77777777" w:rsidR="00691D43" w:rsidRDefault="00691D43" w:rsidP="000B6DD2">
      <w:pPr>
        <w:pStyle w:val="policy"/>
        <w:numPr>
          <w:ilvl w:val="0"/>
          <w:numId w:val="0"/>
        </w:numPr>
      </w:pPr>
    </w:p>
    <w:p w14:paraId="5AA3209B" w14:textId="77777777" w:rsidR="00691D43" w:rsidRDefault="00691D43" w:rsidP="000B6DD2">
      <w:pPr>
        <w:pStyle w:val="policy"/>
        <w:numPr>
          <w:ilvl w:val="0"/>
          <w:numId w:val="0"/>
        </w:numPr>
      </w:pPr>
    </w:p>
    <w:p w14:paraId="3F26B51F" w14:textId="77777777" w:rsidR="00691D43" w:rsidRDefault="00691D43" w:rsidP="000B6DD2">
      <w:pPr>
        <w:pStyle w:val="policy"/>
        <w:numPr>
          <w:ilvl w:val="0"/>
          <w:numId w:val="0"/>
        </w:numPr>
      </w:pPr>
    </w:p>
    <w:p w14:paraId="4AFF45CC" w14:textId="77777777" w:rsidR="00691D43" w:rsidRDefault="00691D43" w:rsidP="000B6DD2">
      <w:pPr>
        <w:pStyle w:val="policy"/>
        <w:numPr>
          <w:ilvl w:val="0"/>
          <w:numId w:val="0"/>
        </w:numPr>
      </w:pPr>
    </w:p>
    <w:p w14:paraId="3E256D4A" w14:textId="77777777" w:rsidR="00691D43" w:rsidRDefault="00691D43" w:rsidP="000B6DD2">
      <w:pPr>
        <w:pStyle w:val="policy"/>
        <w:numPr>
          <w:ilvl w:val="0"/>
          <w:numId w:val="0"/>
        </w:numPr>
      </w:pPr>
    </w:p>
    <w:p w14:paraId="55673FB6" w14:textId="2394A398" w:rsidR="003149D9" w:rsidRDefault="003149D9" w:rsidP="000B6DD2">
      <w:pPr>
        <w:pStyle w:val="policy"/>
        <w:numPr>
          <w:ilvl w:val="0"/>
          <w:numId w:val="0"/>
        </w:numPr>
        <w:rPr>
          <w:ins w:id="37" w:author="MEGHAN CREECH" w:date="2023-10-11T15:17:00Z"/>
        </w:rPr>
      </w:pPr>
    </w:p>
    <w:p w14:paraId="3CDE82FB" w14:textId="341CF171" w:rsidR="000B6DD2" w:rsidRDefault="000B6DD2" w:rsidP="000B6DD2">
      <w:pPr>
        <w:pStyle w:val="policy"/>
        <w:numPr>
          <w:ilvl w:val="0"/>
          <w:numId w:val="0"/>
        </w:numPr>
      </w:pPr>
      <w:r w:rsidRPr="00057153">
        <w:t>PURPOSE</w:t>
      </w:r>
    </w:p>
    <w:p w14:paraId="641B87A4" w14:textId="2FBC6755" w:rsidR="001E1800" w:rsidRDefault="001163CB" w:rsidP="000B6DD2">
      <w:pPr>
        <w:pStyle w:val="policy"/>
        <w:numPr>
          <w:ilvl w:val="0"/>
          <w:numId w:val="0"/>
        </w:numPr>
        <w:rPr>
          <w:ins w:id="38" w:author="MEGHAN CREECH" w:date="2023-10-11T16:01:00Z"/>
        </w:rPr>
      </w:pPr>
      <w:ins w:id="39" w:author="MEGHAN CREECH" w:date="2023-10-11T15:21:00Z">
        <w:r>
          <w:t xml:space="preserve">The </w:t>
        </w:r>
      </w:ins>
      <w:ins w:id="40" w:author="MEGHAN CREECH" w:date="2023-09-11T20:05:00Z">
        <w:r w:rsidR="00F96294">
          <w:t xml:space="preserve">Hamilton Center Inc. </w:t>
        </w:r>
      </w:ins>
      <w:ins w:id="41" w:author="MEGHAN CREECH" w:date="2023-09-11T20:06:00Z">
        <w:r w:rsidR="00C96F57">
          <w:t xml:space="preserve">(HCI) </w:t>
        </w:r>
      </w:ins>
      <w:ins w:id="42" w:author="MEGHAN CREECH" w:date="2023-10-11T15:20:00Z">
        <w:r w:rsidR="00336172">
          <w:t>Mobile Crisis Response Team</w:t>
        </w:r>
      </w:ins>
      <w:ins w:id="43" w:author="MEGHAN CREECH" w:date="2023-09-11T20:06:00Z">
        <w:r w:rsidR="00C96F57">
          <w:t xml:space="preserve"> </w:t>
        </w:r>
      </w:ins>
      <w:ins w:id="44" w:author="MEGHAN CREECH" w:date="2023-09-11T20:05:00Z">
        <w:r w:rsidR="00915E2D" w:rsidRPr="00915E2D">
          <w:t>offer</w:t>
        </w:r>
      </w:ins>
      <w:ins w:id="45" w:author="MEGHAN CREECH" w:date="2023-09-11T20:06:00Z">
        <w:r w:rsidR="00C96F57">
          <w:t>s</w:t>
        </w:r>
      </w:ins>
      <w:ins w:id="46" w:author="MEGHAN CREECH" w:date="2023-09-11T20:05:00Z">
        <w:r w:rsidR="00915E2D" w:rsidRPr="00915E2D">
          <w:t xml:space="preserve"> the community a no-wrong-door access to mental health and substance use </w:t>
        </w:r>
      </w:ins>
      <w:ins w:id="47" w:author="MEGHAN CREECH" w:date="2023-10-11T15:20:00Z">
        <w:r w:rsidR="00336172">
          <w:t xml:space="preserve">crisis </w:t>
        </w:r>
      </w:ins>
      <w:ins w:id="48" w:author="MEGHAN CREECH" w:date="2023-09-11T20:05:00Z">
        <w:r w:rsidR="00915E2D" w:rsidRPr="00915E2D">
          <w:t>care</w:t>
        </w:r>
      </w:ins>
      <w:ins w:id="49" w:author="MEGHAN CREECH" w:date="2023-10-11T15:21:00Z">
        <w:r w:rsidR="00336172">
          <w:t xml:space="preserve">. </w:t>
        </w:r>
      </w:ins>
      <w:ins w:id="50" w:author="MEGHAN CREECH" w:date="2023-10-11T15:22:00Z">
        <w:r w:rsidR="00226F1E">
          <w:t xml:space="preserve">The </w:t>
        </w:r>
      </w:ins>
      <w:ins w:id="51" w:author="MEGHAN CREECH" w:date="2023-10-11T15:21:00Z">
        <w:r w:rsidRPr="001163CB">
          <w:t xml:space="preserve">Mobile </w:t>
        </w:r>
      </w:ins>
      <w:ins w:id="52" w:author="MEGHAN CREECH" w:date="2023-10-11T15:22:00Z">
        <w:r w:rsidR="00226F1E">
          <w:t>C</w:t>
        </w:r>
      </w:ins>
      <w:ins w:id="53" w:author="MEGHAN CREECH" w:date="2023-10-11T15:21:00Z">
        <w:r w:rsidRPr="001163CB">
          <w:t xml:space="preserve">risis </w:t>
        </w:r>
      </w:ins>
      <w:proofErr w:type="gramStart"/>
      <w:ins w:id="54" w:author="MEGHAN CREECH" w:date="2023-10-11T15:22:00Z">
        <w:r w:rsidR="00226F1E">
          <w:t>T</w:t>
        </w:r>
      </w:ins>
      <w:ins w:id="55" w:author="MEGHAN CREECH" w:date="2023-10-11T15:21:00Z">
        <w:r w:rsidRPr="001163CB">
          <w:t>eam  offer</w:t>
        </w:r>
      </w:ins>
      <w:ins w:id="56" w:author="MEGHAN CREECH" w:date="2023-10-11T15:22:00Z">
        <w:r w:rsidR="00226F1E">
          <w:t>s</w:t>
        </w:r>
      </w:ins>
      <w:proofErr w:type="gramEnd"/>
      <w:ins w:id="57" w:author="MEGHAN CREECH" w:date="2023-10-11T15:21:00Z">
        <w:r w:rsidRPr="001163CB">
          <w:t xml:space="preserve"> community-based intervention to individuals in need wherever they are; including at home, work, or anywhere else in the community where the person is experiencing a crisis.</w:t>
        </w:r>
        <w:r w:rsidR="00336172">
          <w:t xml:space="preserve"> </w:t>
        </w:r>
      </w:ins>
      <w:ins w:id="58" w:author="MEGHAN CREECH" w:date="2023-09-11T20:05:00Z">
        <w:r w:rsidR="00915E2D" w:rsidRPr="00915E2D">
          <w:t xml:space="preserve">The </w:t>
        </w:r>
      </w:ins>
      <w:ins w:id="59" w:author="MEGHAN CREECH" w:date="2023-09-11T20:08:00Z">
        <w:r w:rsidR="00696095">
          <w:t>no-wrong-door</w:t>
        </w:r>
        <w:r w:rsidR="00ED7424">
          <w:t xml:space="preserve"> </w:t>
        </w:r>
      </w:ins>
      <w:ins w:id="60" w:author="MEGHAN CREECH" w:date="2023-09-11T20:09:00Z">
        <w:r w:rsidR="00ED7424">
          <w:t xml:space="preserve">admission allows for </w:t>
        </w:r>
      </w:ins>
      <w:ins w:id="61" w:author="MEGHAN CREECH" w:date="2023-09-11T20:08:00Z">
        <w:r w:rsidR="00ED7424">
          <w:t>a</w:t>
        </w:r>
      </w:ins>
      <w:ins w:id="62" w:author="MEGHAN CREECH" w:date="2023-09-11T20:09:00Z">
        <w:r w:rsidR="00ED7424">
          <w:t>ccess</w:t>
        </w:r>
        <w:r w:rsidR="003F2F07">
          <w:t xml:space="preserve"> for</w:t>
        </w:r>
      </w:ins>
      <w:ins w:id="63" w:author="MEGHAN CREECH" w:date="2023-09-11T20:05:00Z">
        <w:r w:rsidR="00915E2D" w:rsidRPr="00915E2D">
          <w:t xml:space="preserve"> </w:t>
        </w:r>
      </w:ins>
      <w:ins w:id="64" w:author="MEGHAN CREECH" w:date="2023-10-11T15:23:00Z">
        <w:r w:rsidR="009669EF">
          <w:t>mobile</w:t>
        </w:r>
      </w:ins>
      <w:ins w:id="65" w:author="MEGHAN CREECH" w:date="2023-09-11T20:05:00Z">
        <w:r w:rsidR="00915E2D" w:rsidRPr="00915E2D">
          <w:t xml:space="preserve"> crisis referrals, including working with persons of varying ages and clinical conditions regardless of acuity</w:t>
        </w:r>
      </w:ins>
      <w:ins w:id="66" w:author="MEGHAN CREECH" w:date="2023-09-11T20:11:00Z">
        <w:r w:rsidR="00CC428D">
          <w:t>.</w:t>
        </w:r>
      </w:ins>
      <w:ins w:id="67" w:author="MEGHAN CREECH" w:date="2023-09-11T20:05:00Z">
        <w:r w:rsidR="00915E2D" w:rsidRPr="00915E2D">
          <w:t xml:space="preserve"> </w:t>
        </w:r>
      </w:ins>
    </w:p>
    <w:p w14:paraId="77FD0986" w14:textId="77777777" w:rsidR="00384471" w:rsidRDefault="00384471" w:rsidP="000B6DD2">
      <w:pPr>
        <w:pStyle w:val="policy"/>
        <w:numPr>
          <w:ilvl w:val="0"/>
          <w:numId w:val="0"/>
        </w:numPr>
        <w:rPr>
          <w:ins w:id="68" w:author="MEGHAN CREECH" w:date="2023-10-11T16:01:00Z"/>
        </w:rPr>
      </w:pPr>
    </w:p>
    <w:p w14:paraId="37C82D01" w14:textId="435B8CEB" w:rsidR="00384471" w:rsidRDefault="00384471" w:rsidP="000B6DD2">
      <w:pPr>
        <w:pStyle w:val="policy"/>
        <w:numPr>
          <w:ilvl w:val="0"/>
          <w:numId w:val="0"/>
        </w:numPr>
        <w:rPr>
          <w:ins w:id="69" w:author="MEGHAN CREECH" w:date="2023-10-11T15:24:00Z"/>
        </w:rPr>
      </w:pPr>
      <w:ins w:id="70" w:author="MEGHAN CREECH" w:date="2023-10-11T16:01:00Z">
        <w:r w:rsidRPr="00384471">
          <w:t xml:space="preserve">The </w:t>
        </w:r>
      </w:ins>
      <w:ins w:id="71" w:author="MEGHAN CREECH" w:date="2023-10-11T16:02:00Z">
        <w:r w:rsidR="00763672">
          <w:t>goal</w:t>
        </w:r>
        <w:r w:rsidR="001B1F65">
          <w:t xml:space="preserve"> of the </w:t>
        </w:r>
        <w:r w:rsidR="001B1F65" w:rsidRPr="001B1F65">
          <w:t>Mobile Crisis Response Team</w:t>
        </w:r>
        <w:r w:rsidR="001B1F65">
          <w:t xml:space="preserve"> is to </w:t>
        </w:r>
      </w:ins>
      <w:ins w:id="72" w:author="MEGHAN CREECH" w:date="2023-10-11T16:01:00Z">
        <w:r w:rsidRPr="00384471">
          <w:t>better service individuals in crisis, to prevent fatalities from suicide, drug overdose, and other mental health and substance use emergencies, and to divert individuals in crisis away from hospitals, emergency departments, and jails to eliminate the overuse and misuse of these services.</w:t>
        </w:r>
      </w:ins>
    </w:p>
    <w:p w14:paraId="6AB556FB" w14:textId="77777777" w:rsidR="00D43A2F" w:rsidRDefault="00D43A2F" w:rsidP="000B6DD2">
      <w:pPr>
        <w:pStyle w:val="policy"/>
        <w:numPr>
          <w:ilvl w:val="0"/>
          <w:numId w:val="0"/>
        </w:numPr>
        <w:rPr>
          <w:ins w:id="73" w:author="MEGHAN CREECH" w:date="2023-10-11T15:24:00Z"/>
        </w:rPr>
      </w:pPr>
    </w:p>
    <w:p w14:paraId="732636C0" w14:textId="2517A862" w:rsidR="00D43A2F" w:rsidDel="0032507C" w:rsidRDefault="00D43A2F" w:rsidP="000B6DD2">
      <w:pPr>
        <w:pStyle w:val="policy"/>
        <w:numPr>
          <w:ilvl w:val="0"/>
          <w:numId w:val="0"/>
        </w:numPr>
        <w:rPr>
          <w:del w:id="74" w:author="MEGHAN CREECH" w:date="2023-10-11T16:00:00Z"/>
        </w:rPr>
      </w:pPr>
    </w:p>
    <w:p w14:paraId="0A4FA649" w14:textId="56144297" w:rsidR="00F96BAD" w:rsidDel="0066039B" w:rsidRDefault="001E1800" w:rsidP="001E1800">
      <w:pPr>
        <w:pStyle w:val="policy"/>
        <w:numPr>
          <w:ilvl w:val="0"/>
          <w:numId w:val="0"/>
        </w:numPr>
        <w:rPr>
          <w:ins w:id="75" w:author="KASSANDRA COFFEY" w:date="2022-12-13T09:09:00Z"/>
          <w:del w:id="76" w:author="MEGHAN CREECH" w:date="2023-09-11T20:04:00Z"/>
        </w:rPr>
      </w:pPr>
      <w:ins w:id="77" w:author="KASSANDRA COFFEY" w:date="2022-12-12T13:10:00Z">
        <w:del w:id="78" w:author="MEGHAN CREECH" w:date="2023-09-11T20:04:00Z">
          <w:r w:rsidDel="0066039B">
            <w:delText>To facilitate a voluntary admission for a person who is under guardianship.</w:delText>
          </w:r>
        </w:del>
      </w:ins>
      <w:ins w:id="79" w:author="KASSANDRA COFFEY" w:date="2022-12-13T09:09:00Z">
        <w:del w:id="80" w:author="MEGHAN CREECH" w:date="2023-09-11T20:04:00Z">
          <w:r w:rsidR="00F96BAD" w:rsidDel="0066039B">
            <w:delText xml:space="preserve">  </w:delText>
          </w:r>
        </w:del>
      </w:ins>
    </w:p>
    <w:p w14:paraId="058209F9" w14:textId="77777777" w:rsidR="0070260C" w:rsidRDefault="0070260C" w:rsidP="000B6DD2">
      <w:pPr>
        <w:pStyle w:val="policy"/>
        <w:numPr>
          <w:ilvl w:val="0"/>
          <w:numId w:val="0"/>
        </w:numPr>
      </w:pPr>
    </w:p>
    <w:p w14:paraId="454FCBB2" w14:textId="164988F0" w:rsidR="00E71F1F" w:rsidDel="00357FBB" w:rsidRDefault="001E1800" w:rsidP="0038214C">
      <w:pPr>
        <w:rPr>
          <w:del w:id="81" w:author="MEGHAN CREECH" w:date="2023-09-12T11:07:00Z"/>
        </w:rPr>
      </w:pPr>
      <w:r>
        <w:t>PROCEDURE</w:t>
      </w:r>
    </w:p>
    <w:p w14:paraId="34327EFC" w14:textId="77777777" w:rsidR="008B2551" w:rsidDel="00C455E1" w:rsidRDefault="008B2551" w:rsidP="00C455E1">
      <w:pPr>
        <w:pStyle w:val="ListParagraph"/>
        <w:widowControl/>
        <w:ind w:left="360"/>
        <w:rPr>
          <w:del w:id="82" w:author="MEGHAN CREECH" w:date="2023-10-11T15:31:00Z"/>
        </w:rPr>
      </w:pPr>
    </w:p>
    <w:p w14:paraId="03E7DEFB" w14:textId="77777777" w:rsidR="00C455E1" w:rsidRDefault="00C455E1">
      <w:pPr>
        <w:rPr>
          <w:ins w:id="83" w:author="MEGHAN CREECH" w:date="2023-10-11T15:31:00Z"/>
        </w:rPr>
        <w:pPrChange w:id="84" w:author="MEGHAN CREECH" w:date="2023-09-12T11:07:00Z">
          <w:pPr>
            <w:pStyle w:val="ListParagraph"/>
            <w:widowControl/>
            <w:ind w:left="360"/>
          </w:pPr>
        </w:pPrChange>
      </w:pPr>
    </w:p>
    <w:p w14:paraId="59DBAB36" w14:textId="607F250D" w:rsidR="009D1228" w:rsidRPr="00C455E1" w:rsidRDefault="004719CF">
      <w:pPr>
        <w:pStyle w:val="ListParagraph"/>
        <w:widowControl/>
        <w:ind w:left="360"/>
        <w:rPr>
          <w:ins w:id="85" w:author="MEGHAN CREECH" w:date="2023-10-11T15:31:00Z"/>
          <w:b/>
          <w:bCs/>
          <w:rPrChange w:id="86" w:author="MEGHAN CREECH" w:date="2023-10-11T15:31:00Z">
            <w:rPr>
              <w:ins w:id="87" w:author="MEGHAN CREECH" w:date="2023-10-11T15:31:00Z"/>
            </w:rPr>
          </w:rPrChange>
        </w:rPr>
        <w:pPrChange w:id="88" w:author="MEGHAN CREECH" w:date="2023-10-11T15:31:00Z">
          <w:pPr>
            <w:pStyle w:val="ListParagraph"/>
            <w:widowControl/>
            <w:numPr>
              <w:numId w:val="24"/>
            </w:numPr>
            <w:ind w:left="360" w:hanging="360"/>
          </w:pPr>
        </w:pPrChange>
      </w:pPr>
      <w:del w:id="89" w:author="MEGHAN CREECH" w:date="2023-09-11T20:12:00Z">
        <w:r w:rsidRPr="00C455E1" w:rsidDel="000B7A26">
          <w:rPr>
            <w:b/>
            <w:bCs/>
            <w:rPrChange w:id="90" w:author="MEGHAN CREECH" w:date="2023-10-11T15:31:00Z">
              <w:rPr/>
            </w:rPrChange>
          </w:rPr>
          <w:delText xml:space="preserve">For </w:delText>
        </w:r>
      </w:del>
      <w:ins w:id="91" w:author="KASSANDRA COFFEY" w:date="2022-12-12T13:10:00Z">
        <w:del w:id="92" w:author="MEGHAN CREECH" w:date="2023-09-11T20:12:00Z">
          <w:r w:rsidR="001E1800" w:rsidRPr="00C455E1" w:rsidDel="000B7A26">
            <w:rPr>
              <w:b/>
              <w:bCs/>
              <w:rPrChange w:id="93" w:author="MEGHAN CREECH" w:date="2023-10-11T15:31:00Z">
                <w:rPr/>
              </w:rPrChange>
            </w:rPr>
            <w:delText>consumers</w:delText>
          </w:r>
        </w:del>
      </w:ins>
      <w:del w:id="94" w:author="MEGHAN CREECH" w:date="2023-09-11T20:12:00Z">
        <w:r w:rsidRPr="00C455E1" w:rsidDel="000B7A26">
          <w:rPr>
            <w:b/>
            <w:bCs/>
            <w:rPrChange w:id="95" w:author="MEGHAN CREECH" w:date="2023-10-11T15:31:00Z">
              <w:rPr/>
            </w:rPrChange>
          </w:rPr>
          <w:delText>patients admitted via guardianships:</w:delText>
        </w:r>
      </w:del>
      <w:ins w:id="96" w:author="MEGHAN CREECH" w:date="2023-10-11T15:35:00Z">
        <w:r w:rsidR="00D9631A">
          <w:rPr>
            <w:b/>
            <w:bCs/>
          </w:rPr>
          <w:t>Contact</w:t>
        </w:r>
      </w:ins>
    </w:p>
    <w:p w14:paraId="4D269827" w14:textId="16841B94" w:rsidR="00C455E1" w:rsidRDefault="00FE7959" w:rsidP="00C455E1">
      <w:pPr>
        <w:pStyle w:val="ListParagraph"/>
        <w:widowControl/>
        <w:numPr>
          <w:ilvl w:val="0"/>
          <w:numId w:val="27"/>
        </w:numPr>
        <w:rPr>
          <w:ins w:id="97" w:author="MEGHAN CREECH" w:date="2023-10-11T15:34:00Z"/>
        </w:rPr>
      </w:pPr>
      <w:ins w:id="98" w:author="MEGHAN CREECH" w:date="2023-10-11T15:32:00Z">
        <w:r>
          <w:t xml:space="preserve">Mobile Crisis response </w:t>
        </w:r>
        <w:r w:rsidR="004F7E55">
          <w:t xml:space="preserve">calls may be initiated via </w:t>
        </w:r>
      </w:ins>
      <w:ins w:id="99" w:author="MEGHAN CREECH" w:date="2023-10-11T15:33:00Z">
        <w:r w:rsidR="003722FE">
          <w:t>contact</w:t>
        </w:r>
      </w:ins>
      <w:ins w:id="100" w:author="MEGHAN CREECH" w:date="2023-10-11T15:32:00Z">
        <w:r w:rsidR="004F7E55">
          <w:t xml:space="preserve"> to </w:t>
        </w:r>
      </w:ins>
      <w:ins w:id="101" w:author="MEGHAN CREECH" w:date="2023-10-11T15:33:00Z">
        <w:r w:rsidR="002F1F08">
          <w:t>an Outpatient Site, The</w:t>
        </w:r>
      </w:ins>
      <w:ins w:id="102" w:author="MEGHAN CREECH" w:date="2023-10-11T15:32:00Z">
        <w:r w:rsidR="004F7E55">
          <w:t xml:space="preserve"> </w:t>
        </w:r>
      </w:ins>
      <w:ins w:id="103" w:author="MEGHAN CREECH" w:date="2023-10-11T15:33:00Z">
        <w:r w:rsidR="004F7E55">
          <w:t xml:space="preserve">Crisis Diversion Center, </w:t>
        </w:r>
      </w:ins>
      <w:ins w:id="104" w:author="MEGHAN CREECH" w:date="2023-10-11T15:34:00Z">
        <w:r w:rsidR="00A339B7">
          <w:t>or a</w:t>
        </w:r>
        <w:r w:rsidR="003722FE">
          <w:t xml:space="preserve"> </w:t>
        </w:r>
        <w:r w:rsidR="00A339B7">
          <w:t>p</w:t>
        </w:r>
        <w:r w:rsidR="003722FE">
          <w:t>rovider</w:t>
        </w:r>
        <w:r w:rsidR="00A339B7">
          <w:t>.</w:t>
        </w:r>
      </w:ins>
    </w:p>
    <w:p w14:paraId="21759C59" w14:textId="60445EC0" w:rsidR="00A339B7" w:rsidRDefault="00D9631A" w:rsidP="00C455E1">
      <w:pPr>
        <w:pStyle w:val="ListParagraph"/>
        <w:widowControl/>
        <w:numPr>
          <w:ilvl w:val="0"/>
          <w:numId w:val="27"/>
        </w:numPr>
        <w:rPr>
          <w:ins w:id="105" w:author="MEGHAN CREECH" w:date="2023-10-11T15:36:00Z"/>
        </w:rPr>
      </w:pPr>
      <w:ins w:id="106" w:author="MEGHAN CREECH" w:date="2023-10-11T15:35:00Z">
        <w:r>
          <w:t>The Mobile</w:t>
        </w:r>
      </w:ins>
      <w:ins w:id="107" w:author="MEGHAN CREECH" w:date="2023-10-11T15:36:00Z">
        <w:r w:rsidR="00F07EBB">
          <w:t xml:space="preserve"> Crisis Response Team is </w:t>
        </w:r>
      </w:ins>
      <w:proofErr w:type="gramStart"/>
      <w:ins w:id="108" w:author="MEGHAN CREECH" w:date="2023-10-11T15:40:00Z">
        <w:r w:rsidR="006C470D" w:rsidRPr="006C470D">
          <w:t>staffed at all times</w:t>
        </w:r>
        <w:proofErr w:type="gramEnd"/>
        <w:r w:rsidR="006C470D" w:rsidRPr="006C470D">
          <w:t xml:space="preserve"> with a multidisciplinary team </w:t>
        </w:r>
      </w:ins>
      <w:ins w:id="109" w:author="MEGHAN CREECH" w:date="2023-10-11T15:36:00Z">
        <w:r w:rsidR="00F07EBB">
          <w:t>24</w:t>
        </w:r>
        <w:r w:rsidR="003F5BBC">
          <w:t xml:space="preserve"> hours a day, 7 days a week, 365 days a year.</w:t>
        </w:r>
      </w:ins>
    </w:p>
    <w:p w14:paraId="23C5D8C4" w14:textId="56301100" w:rsidR="003F5BBC" w:rsidRDefault="00175CBD">
      <w:pPr>
        <w:pStyle w:val="ListParagraph"/>
        <w:widowControl/>
        <w:numPr>
          <w:ilvl w:val="0"/>
          <w:numId w:val="27"/>
        </w:numPr>
        <w:rPr>
          <w:ins w:id="110" w:author="MEGHAN CREECH" w:date="2023-09-11T20:14:00Z"/>
        </w:rPr>
        <w:pPrChange w:id="111" w:author="MEGHAN CREECH" w:date="2023-10-11T15:31:00Z">
          <w:pPr>
            <w:pStyle w:val="ListParagraph"/>
            <w:widowControl/>
            <w:numPr>
              <w:numId w:val="24"/>
            </w:numPr>
            <w:ind w:left="360" w:hanging="360"/>
          </w:pPr>
        </w:pPrChange>
      </w:pPr>
      <w:ins w:id="112" w:author="MEGHAN CREECH" w:date="2023-10-11T15:36:00Z">
        <w:r>
          <w:t xml:space="preserve">The Mobile Crisis </w:t>
        </w:r>
      </w:ins>
      <w:ins w:id="113" w:author="MEGHAN CREECH" w:date="2023-10-11T15:37:00Z">
        <w:r>
          <w:t>Response</w:t>
        </w:r>
      </w:ins>
      <w:ins w:id="114" w:author="MEGHAN CREECH" w:date="2023-10-11T15:36:00Z">
        <w:r>
          <w:t xml:space="preserve"> </w:t>
        </w:r>
      </w:ins>
      <w:ins w:id="115" w:author="MEGHAN CREECH" w:date="2023-10-11T15:37:00Z">
        <w:r>
          <w:t>Team a</w:t>
        </w:r>
        <w:r w:rsidRPr="00175CBD">
          <w:t>ccept</w:t>
        </w:r>
        <w:r>
          <w:t>s</w:t>
        </w:r>
        <w:r w:rsidRPr="00175CBD">
          <w:t xml:space="preserve"> referrals fr</w:t>
        </w:r>
        <w:r>
          <w:t>o</w:t>
        </w:r>
        <w:r w:rsidRPr="00175CBD">
          <w:t>m 988 crises response center (within 45 miles or 60 minute urban trip | 90 rural trip)</w:t>
        </w:r>
        <w:r>
          <w:t>.</w:t>
        </w:r>
      </w:ins>
    </w:p>
    <w:p w14:paraId="782EF5A6" w14:textId="77777777" w:rsidR="00F004BF" w:rsidRDefault="00F004BF">
      <w:pPr>
        <w:pStyle w:val="ListParagraph"/>
        <w:widowControl/>
        <w:ind w:left="360"/>
        <w:pPrChange w:id="116" w:author="MEGHAN CREECH" w:date="2023-09-11T20:14:00Z">
          <w:pPr>
            <w:pStyle w:val="ListParagraph"/>
            <w:widowControl/>
            <w:numPr>
              <w:numId w:val="24"/>
            </w:numPr>
            <w:ind w:left="360" w:hanging="360"/>
          </w:pPr>
        </w:pPrChange>
      </w:pPr>
    </w:p>
    <w:p w14:paraId="12BCF89D" w14:textId="77777777" w:rsidR="009C5434" w:rsidRPr="00E03E7E" w:rsidRDefault="009C5434" w:rsidP="001F0DAF">
      <w:pPr>
        <w:pStyle w:val="ListParagraph"/>
        <w:widowControl/>
        <w:ind w:left="360"/>
        <w:rPr>
          <w:ins w:id="117" w:author="MEGHAN CREECH" w:date="2023-09-11T20:15:00Z"/>
          <w:b/>
          <w:bCs/>
          <w:rPrChange w:id="118" w:author="MEGHAN CREECH" w:date="2023-10-11T15:50:00Z">
            <w:rPr>
              <w:ins w:id="119" w:author="MEGHAN CREECH" w:date="2023-09-11T20:15:00Z"/>
            </w:rPr>
          </w:rPrChange>
        </w:rPr>
      </w:pPr>
    </w:p>
    <w:p w14:paraId="2CEFD3F6" w14:textId="5F791DDE" w:rsidR="009C5434" w:rsidRPr="00E03E7E" w:rsidRDefault="00B24D6A" w:rsidP="001F0DAF">
      <w:pPr>
        <w:pStyle w:val="ListParagraph"/>
        <w:widowControl/>
        <w:ind w:left="360"/>
        <w:rPr>
          <w:ins w:id="120" w:author="MEGHAN CREECH" w:date="2023-10-11T15:40:00Z"/>
          <w:b/>
          <w:bCs/>
          <w:rPrChange w:id="121" w:author="MEGHAN CREECH" w:date="2023-10-11T15:50:00Z">
            <w:rPr>
              <w:ins w:id="122" w:author="MEGHAN CREECH" w:date="2023-10-11T15:40:00Z"/>
            </w:rPr>
          </w:rPrChange>
        </w:rPr>
      </w:pPr>
      <w:ins w:id="123" w:author="MEGHAN CREECH" w:date="2023-10-11T15:40:00Z">
        <w:r w:rsidRPr="00E03E7E">
          <w:rPr>
            <w:b/>
            <w:bCs/>
            <w:rPrChange w:id="124" w:author="MEGHAN CREECH" w:date="2023-10-11T15:50:00Z">
              <w:rPr/>
            </w:rPrChange>
          </w:rPr>
          <w:t>Triage</w:t>
        </w:r>
      </w:ins>
      <w:ins w:id="125" w:author="MEGHAN CREECH" w:date="2023-10-11T15:50:00Z">
        <w:r w:rsidR="00E03E7E" w:rsidRPr="00E03E7E">
          <w:rPr>
            <w:b/>
            <w:bCs/>
            <w:rPrChange w:id="126" w:author="MEGHAN CREECH" w:date="2023-10-11T15:50:00Z">
              <w:rPr/>
            </w:rPrChange>
          </w:rPr>
          <w:t xml:space="preserve"> and Pathway to Care</w:t>
        </w:r>
      </w:ins>
    </w:p>
    <w:p w14:paraId="3E56A5DE" w14:textId="7D748465" w:rsidR="00B24D6A" w:rsidRDefault="00B24D6A" w:rsidP="00B24D6A">
      <w:pPr>
        <w:pStyle w:val="ListParagraph"/>
        <w:widowControl/>
        <w:numPr>
          <w:ilvl w:val="0"/>
          <w:numId w:val="28"/>
        </w:numPr>
        <w:rPr>
          <w:ins w:id="127" w:author="MEGHAN CREECH" w:date="2023-10-11T15:42:00Z"/>
        </w:rPr>
      </w:pPr>
      <w:ins w:id="128" w:author="MEGHAN CREECH" w:date="2023-10-11T15:41:00Z">
        <w:r>
          <w:t xml:space="preserve">Upon receiving an inquiry regarding a Mobile Crisis Response, </w:t>
        </w:r>
      </w:ins>
      <w:ins w:id="129" w:author="MEGHAN CREECH" w:date="2023-10-11T15:42:00Z">
        <w:r w:rsidR="00A15000">
          <w:t xml:space="preserve">an Outpatient Site or Provider will </w:t>
        </w:r>
        <w:r w:rsidR="00553A9B">
          <w:t>transfer the call to a trainer provider in the Crises Diversion Center.</w:t>
        </w:r>
      </w:ins>
    </w:p>
    <w:p w14:paraId="6F90670A" w14:textId="30A1C298" w:rsidR="00553A9B" w:rsidRDefault="00BB22F2" w:rsidP="00BB22F2">
      <w:pPr>
        <w:pStyle w:val="ListParagraph"/>
        <w:widowControl/>
        <w:numPr>
          <w:ilvl w:val="0"/>
          <w:numId w:val="28"/>
        </w:numPr>
        <w:rPr>
          <w:ins w:id="130" w:author="MEGHAN CREECH" w:date="2023-10-11T15:45:00Z"/>
        </w:rPr>
      </w:pPr>
      <w:ins w:id="131" w:author="MEGHAN CREECH" w:date="2023-10-11T15:43:00Z">
        <w:r>
          <w:t>The initial step in providing community-based mobile crisis services is to determine the level of risk faced by the individual in crisis and assess the most appropriate response to meet the need</w:t>
        </w:r>
        <w:r w:rsidR="005E1B55">
          <w:t>.</w:t>
        </w:r>
      </w:ins>
    </w:p>
    <w:p w14:paraId="078E3789" w14:textId="6A89B9EC" w:rsidR="0043765C" w:rsidRDefault="0043765C" w:rsidP="00BB22F2">
      <w:pPr>
        <w:pStyle w:val="ListParagraph"/>
        <w:widowControl/>
        <w:numPr>
          <w:ilvl w:val="0"/>
          <w:numId w:val="28"/>
        </w:numPr>
        <w:rPr>
          <w:ins w:id="132" w:author="MEGHAN CREECH" w:date="2023-10-11T15:43:00Z"/>
        </w:rPr>
      </w:pPr>
      <w:ins w:id="133" w:author="MEGHAN CREECH" w:date="2023-10-11T15:45:00Z">
        <w:r>
          <w:t xml:space="preserve">The Crisis Diversion Specialist will </w:t>
        </w:r>
        <w:r w:rsidR="00AD11B3">
          <w:t xml:space="preserve">use </w:t>
        </w:r>
        <w:r w:rsidR="00AD11B3" w:rsidRPr="00E776E1">
          <w:rPr>
            <w:highlight w:val="yellow"/>
            <w:rPrChange w:id="134" w:author="MEGHAN CREECH" w:date="2023-10-11T15:49:00Z">
              <w:rPr/>
            </w:rPrChange>
          </w:rPr>
          <w:t>XXX tool</w:t>
        </w:r>
        <w:r w:rsidR="00AD11B3">
          <w:t xml:space="preserve"> to determine the pathway to care.</w:t>
        </w:r>
      </w:ins>
    </w:p>
    <w:p w14:paraId="7FD47009" w14:textId="72D418DE" w:rsidR="00C91141" w:rsidRDefault="005E1B55" w:rsidP="00C91141">
      <w:pPr>
        <w:pStyle w:val="ListParagraph"/>
        <w:widowControl/>
        <w:numPr>
          <w:ilvl w:val="0"/>
          <w:numId w:val="28"/>
        </w:numPr>
        <w:rPr>
          <w:ins w:id="135" w:author="MEGHAN CREECH" w:date="2023-10-11T15:45:00Z"/>
        </w:rPr>
      </w:pPr>
      <w:ins w:id="136" w:author="MEGHAN CREECH" w:date="2023-10-11T15:43:00Z">
        <w:r>
          <w:t>The Crisis Diversion Specialist will</w:t>
        </w:r>
      </w:ins>
      <w:ins w:id="137" w:author="MEGHAN CREECH" w:date="2023-10-11T15:44:00Z">
        <w:r w:rsidR="00C91141">
          <w:t xml:space="preserve"> determine if other first responders, such as </w:t>
        </w:r>
      </w:ins>
      <w:ins w:id="138" w:author="MEGHAN CREECH" w:date="2023-10-11T16:18:00Z">
        <w:r w:rsidR="00CB3DE7">
          <w:t>law enforcement</w:t>
        </w:r>
      </w:ins>
      <w:ins w:id="139" w:author="MEGHAN CREECH" w:date="2023-10-11T15:44:00Z">
        <w:r w:rsidR="00C91141">
          <w:t xml:space="preserve"> or emergency medical services, should be involved while</w:t>
        </w:r>
      </w:ins>
      <w:ins w:id="140" w:author="MEGHAN CREECH" w:date="2023-10-11T16:18:00Z">
        <w:r w:rsidR="00CB3DE7">
          <w:t xml:space="preserve"> </w:t>
        </w:r>
      </w:ins>
      <w:ins w:id="141" w:author="MEGHAN CREECH" w:date="2023-10-11T15:44:00Z">
        <w:r w:rsidR="00C91141">
          <w:t xml:space="preserve">understanding that this is not the preferred approach and one that should only be used when alternative behavioral health responders are not </w:t>
        </w:r>
      </w:ins>
      <w:ins w:id="142" w:author="MEGHAN CREECH" w:date="2023-10-11T16:05:00Z">
        <w:r w:rsidR="004F0AE2">
          <w:t>available,</w:t>
        </w:r>
      </w:ins>
      <w:ins w:id="143" w:author="MEGHAN CREECH" w:date="2023-10-11T15:44:00Z">
        <w:r w:rsidR="00C91141">
          <w:t xml:space="preserve"> or the nature of the crisis indicates that EMS or</w:t>
        </w:r>
      </w:ins>
      <w:ins w:id="144" w:author="MEGHAN CREECH" w:date="2023-10-11T16:18:00Z">
        <w:r w:rsidR="00CB3DE7">
          <w:t xml:space="preserve"> law enforcement</w:t>
        </w:r>
      </w:ins>
      <w:ins w:id="145" w:author="MEGHAN CREECH" w:date="2023-10-11T15:44:00Z">
        <w:r w:rsidR="00C91141">
          <w:t xml:space="preserve"> are most appropriate.</w:t>
        </w:r>
      </w:ins>
    </w:p>
    <w:p w14:paraId="7FCADBC9" w14:textId="6FC73137" w:rsidR="00D55FD9" w:rsidRDefault="001B42F5" w:rsidP="00D55FD9">
      <w:pPr>
        <w:pStyle w:val="ListParagraph"/>
        <w:widowControl/>
        <w:numPr>
          <w:ilvl w:val="0"/>
          <w:numId w:val="29"/>
        </w:numPr>
        <w:rPr>
          <w:ins w:id="146" w:author="MEGHAN CREECH" w:date="2023-10-11T15:47:00Z"/>
          <w:i/>
          <w:iCs/>
        </w:rPr>
      </w:pPr>
      <w:ins w:id="147" w:author="MEGHAN CREECH" w:date="2023-10-11T15:46:00Z">
        <w:r w:rsidRPr="001B42F5">
          <w:rPr>
            <w:i/>
            <w:iCs/>
            <w:rPrChange w:id="148" w:author="MEGHAN CREECH" w:date="2023-10-11T15:46:00Z">
              <w:rPr/>
            </w:rPrChange>
          </w:rPr>
          <w:lastRenderedPageBreak/>
          <w:t>If the person describes a serious medical condition or indicates that he or she poses an imminent threat of harm, the mobile crisis team should coordinate with emergency responders</w:t>
        </w:r>
      </w:ins>
      <w:ins w:id="149" w:author="MEGHAN CREECH" w:date="2023-10-11T16:19:00Z">
        <w:r w:rsidR="00CB3DE7">
          <w:rPr>
            <w:i/>
            <w:iCs/>
          </w:rPr>
          <w:t xml:space="preserve"> and or law </w:t>
        </w:r>
        <w:proofErr w:type="gramStart"/>
        <w:r w:rsidR="00CB3DE7">
          <w:rPr>
            <w:i/>
            <w:iCs/>
          </w:rPr>
          <w:t>enforcement.</w:t>
        </w:r>
      </w:ins>
      <w:ins w:id="150" w:author="MEGHAN CREECH" w:date="2023-10-11T15:46:00Z">
        <w:r w:rsidR="00D55FD9">
          <w:rPr>
            <w:i/>
            <w:iCs/>
          </w:rPr>
          <w:t>.</w:t>
        </w:r>
      </w:ins>
      <w:proofErr w:type="gramEnd"/>
    </w:p>
    <w:p w14:paraId="749408DA" w14:textId="011E1D55" w:rsidR="00D55FD9" w:rsidRPr="00D55FD9" w:rsidRDefault="000F5332">
      <w:pPr>
        <w:pStyle w:val="ListParagraph"/>
        <w:widowControl/>
        <w:numPr>
          <w:ilvl w:val="0"/>
          <w:numId w:val="28"/>
        </w:numPr>
        <w:rPr>
          <w:ins w:id="151" w:author="MEGHAN CREECH" w:date="2023-09-11T20:14:00Z"/>
        </w:rPr>
        <w:pPrChange w:id="152" w:author="MEGHAN CREECH" w:date="2023-10-11T15:48:00Z">
          <w:pPr>
            <w:pStyle w:val="ListParagraph"/>
            <w:widowControl/>
            <w:ind w:left="360"/>
          </w:pPr>
        </w:pPrChange>
      </w:pPr>
      <w:ins w:id="153" w:author="MEGHAN CREECH" w:date="2023-10-11T15:47:00Z">
        <w:r>
          <w:t>The Crisis Diversion Specialist will utilize</w:t>
        </w:r>
      </w:ins>
      <w:ins w:id="154" w:author="MEGHAN CREECH" w:date="2023-10-11T15:48:00Z">
        <w:r w:rsidR="009050AD">
          <w:t xml:space="preserve"> </w:t>
        </w:r>
        <w:r w:rsidR="00E776E1">
          <w:t xml:space="preserve">the </w:t>
        </w:r>
        <w:r w:rsidR="00E776E1" w:rsidRPr="00E776E1">
          <w:rPr>
            <w:b/>
            <w:bCs/>
            <w:highlight w:val="yellow"/>
            <w:rPrChange w:id="155" w:author="MEGHAN CREECH" w:date="2023-10-11T15:49:00Z">
              <w:rPr/>
            </w:rPrChange>
          </w:rPr>
          <w:t>Columbia Suicide Rating Scale</w:t>
        </w:r>
      </w:ins>
      <w:ins w:id="156" w:author="MEGHAN CREECH" w:date="2023-10-11T15:49:00Z">
        <w:r w:rsidR="00E776E1">
          <w:t xml:space="preserve">, </w:t>
        </w:r>
      </w:ins>
      <w:ins w:id="157" w:author="MEGHAN CREECH" w:date="2023-10-11T15:48:00Z">
        <w:r w:rsidR="00E776E1">
          <w:t>an accepted, standardized suicide screening tool.</w:t>
        </w:r>
      </w:ins>
    </w:p>
    <w:p w14:paraId="078E88E2" w14:textId="4AE3C948" w:rsidR="00825072" w:rsidDel="00401928" w:rsidRDefault="00825072" w:rsidP="00543DBA">
      <w:pPr>
        <w:pStyle w:val="ListParagraph"/>
        <w:widowControl/>
        <w:ind w:left="360"/>
        <w:rPr>
          <w:del w:id="158" w:author="MEGHAN CREECH" w:date="2023-09-11T21:52:00Z"/>
        </w:rPr>
      </w:pPr>
    </w:p>
    <w:p w14:paraId="66BC947A" w14:textId="77777777" w:rsidR="00401928" w:rsidRDefault="00401928" w:rsidP="008B2551">
      <w:pPr>
        <w:pStyle w:val="ListParagraph"/>
        <w:widowControl/>
        <w:ind w:left="360"/>
        <w:rPr>
          <w:ins w:id="159" w:author="MEGHAN CREECH" w:date="2023-10-11T15:50:00Z"/>
        </w:rPr>
      </w:pPr>
    </w:p>
    <w:p w14:paraId="46A5C5C4" w14:textId="063CDF78" w:rsidR="00401928" w:rsidRDefault="00401928" w:rsidP="00543DBA">
      <w:pPr>
        <w:pStyle w:val="ListParagraph"/>
        <w:widowControl/>
        <w:ind w:left="360"/>
        <w:rPr>
          <w:ins w:id="160" w:author="MEGHAN CREECH" w:date="2023-10-11T16:00:00Z"/>
          <w:b/>
          <w:bCs/>
        </w:rPr>
      </w:pPr>
      <w:ins w:id="161" w:author="MEGHAN CREECH" w:date="2023-10-11T15:50:00Z">
        <w:r w:rsidRPr="00E03E7E">
          <w:rPr>
            <w:b/>
            <w:bCs/>
            <w:rPrChange w:id="162" w:author="MEGHAN CREECH" w:date="2023-10-11T15:50:00Z">
              <w:rPr/>
            </w:rPrChange>
          </w:rPr>
          <w:t>Once Deployed</w:t>
        </w:r>
      </w:ins>
    </w:p>
    <w:p w14:paraId="1D2B19DD" w14:textId="77777777" w:rsidR="0032507C" w:rsidRDefault="0032507C" w:rsidP="00543DBA">
      <w:pPr>
        <w:pStyle w:val="ListParagraph"/>
        <w:widowControl/>
        <w:ind w:left="360"/>
        <w:rPr>
          <w:ins w:id="163" w:author="MEGHAN CREECH" w:date="2023-10-11T16:00:00Z"/>
          <w:b/>
          <w:bCs/>
        </w:rPr>
      </w:pPr>
    </w:p>
    <w:p w14:paraId="2FCB3560" w14:textId="1A3E460E" w:rsidR="0032507C" w:rsidRPr="0032507C" w:rsidRDefault="0032507C" w:rsidP="00543DBA">
      <w:pPr>
        <w:pStyle w:val="ListParagraph"/>
        <w:widowControl/>
        <w:ind w:left="360"/>
        <w:rPr>
          <w:ins w:id="164" w:author="MEGHAN CREECH" w:date="2023-10-11T15:56:00Z"/>
          <w:i/>
          <w:iCs/>
          <w:rPrChange w:id="165" w:author="MEGHAN CREECH" w:date="2023-10-11T16:00:00Z">
            <w:rPr>
              <w:ins w:id="166" w:author="MEGHAN CREECH" w:date="2023-10-11T15:56:00Z"/>
              <w:b/>
              <w:bCs/>
            </w:rPr>
          </w:rPrChange>
        </w:rPr>
      </w:pPr>
      <w:ins w:id="167" w:author="MEGHAN CREECH" w:date="2023-10-11T16:00:00Z">
        <w:r w:rsidRPr="0032507C">
          <w:rPr>
            <w:b/>
            <w:bCs/>
          </w:rPr>
          <w:t>*</w:t>
        </w:r>
        <w:r w:rsidRPr="0032507C">
          <w:rPr>
            <w:i/>
            <w:iCs/>
            <w:rPrChange w:id="168" w:author="MEGHAN CREECH" w:date="2023-10-11T16:00:00Z">
              <w:rPr>
                <w:b/>
                <w:bCs/>
              </w:rPr>
            </w:rPrChange>
          </w:rPr>
          <w:t xml:space="preserve">For safety and optimal engagement, two person teams should be put in place to support emergency department and justice system diversion. Emergency medical services (EMS) </w:t>
        </w:r>
      </w:ins>
      <w:ins w:id="169" w:author="MEGHAN CREECH" w:date="2023-10-11T16:18:00Z">
        <w:r w:rsidR="00CD1358">
          <w:rPr>
            <w:i/>
            <w:iCs/>
          </w:rPr>
          <w:t xml:space="preserve">and law enforcement </w:t>
        </w:r>
      </w:ins>
      <w:ins w:id="170" w:author="MEGHAN CREECH" w:date="2023-10-11T16:00:00Z">
        <w:r w:rsidRPr="0032507C">
          <w:rPr>
            <w:i/>
            <w:iCs/>
            <w:rPrChange w:id="171" w:author="MEGHAN CREECH" w:date="2023-10-11T16:00:00Z">
              <w:rPr>
                <w:b/>
                <w:bCs/>
              </w:rPr>
            </w:rPrChange>
          </w:rPr>
          <w:t>should be aware, and partner as warranted.</w:t>
        </w:r>
      </w:ins>
    </w:p>
    <w:p w14:paraId="6A1C9E1A" w14:textId="77777777" w:rsidR="00736CC6" w:rsidRDefault="00736CC6" w:rsidP="00543DBA">
      <w:pPr>
        <w:pStyle w:val="ListParagraph"/>
        <w:widowControl/>
        <w:ind w:left="360"/>
        <w:rPr>
          <w:ins w:id="172" w:author="MEGHAN CREECH" w:date="2023-10-11T15:56:00Z"/>
          <w:b/>
          <w:bCs/>
        </w:rPr>
      </w:pPr>
    </w:p>
    <w:p w14:paraId="217B4C0A" w14:textId="4F649746" w:rsidR="00736CC6" w:rsidRPr="00E51B0F" w:rsidRDefault="009C1A52" w:rsidP="00543DBA">
      <w:pPr>
        <w:pStyle w:val="ListParagraph"/>
        <w:widowControl/>
        <w:ind w:left="360"/>
        <w:rPr>
          <w:ins w:id="173" w:author="MEGHAN CREECH" w:date="2023-10-11T15:50:00Z"/>
          <w:u w:val="single"/>
          <w:rPrChange w:id="174" w:author="MEGHAN CREECH" w:date="2023-10-11T15:57:00Z">
            <w:rPr>
              <w:ins w:id="175" w:author="MEGHAN CREECH" w:date="2023-10-11T15:50:00Z"/>
              <w:b/>
              <w:bCs/>
            </w:rPr>
          </w:rPrChange>
        </w:rPr>
      </w:pPr>
      <w:proofErr w:type="spellStart"/>
      <w:proofErr w:type="gramStart"/>
      <w:ins w:id="176" w:author="MEGHAN CREECH" w:date="2023-10-11T16:13:00Z">
        <w:r>
          <w:rPr>
            <w:u w:val="single"/>
          </w:rPr>
          <w:t>A.</w:t>
        </w:r>
      </w:ins>
      <w:ins w:id="177" w:author="MEGHAN CREECH" w:date="2023-10-11T15:56:00Z">
        <w:r w:rsidR="00736CC6" w:rsidRPr="00E51B0F">
          <w:rPr>
            <w:u w:val="single"/>
            <w:rPrChange w:id="178" w:author="MEGHAN CREECH" w:date="2023-10-11T15:57:00Z">
              <w:rPr>
                <w:b/>
                <w:bCs/>
              </w:rPr>
            </w:rPrChange>
          </w:rPr>
          <w:t>The</w:t>
        </w:r>
        <w:proofErr w:type="spellEnd"/>
        <w:proofErr w:type="gramEnd"/>
        <w:r w:rsidR="006C09D9" w:rsidRPr="00E51B0F">
          <w:rPr>
            <w:u w:val="single"/>
            <w:rPrChange w:id="179" w:author="MEGHAN CREECH" w:date="2023-10-11T15:57:00Z">
              <w:rPr>
                <w:b/>
                <w:bCs/>
              </w:rPr>
            </w:rPrChange>
          </w:rPr>
          <w:t xml:space="preserve"> Community Based Mobile Crisis team will </w:t>
        </w:r>
      </w:ins>
      <w:ins w:id="180" w:author="MEGHAN CREECH" w:date="2023-10-11T15:57:00Z">
        <w:r w:rsidR="000E5C9C">
          <w:rPr>
            <w:u w:val="single"/>
          </w:rPr>
          <w:t xml:space="preserve">establish rapport and </w:t>
        </w:r>
        <w:r w:rsidR="00E51B0F" w:rsidRPr="00E51B0F">
          <w:rPr>
            <w:u w:val="single"/>
          </w:rPr>
          <w:t>engage</w:t>
        </w:r>
      </w:ins>
      <w:ins w:id="181" w:author="MEGHAN CREECH" w:date="2023-10-11T15:56:00Z">
        <w:r w:rsidR="006C09D9" w:rsidRPr="00E51B0F">
          <w:rPr>
            <w:u w:val="single"/>
            <w:rPrChange w:id="182" w:author="MEGHAN CREECH" w:date="2023-10-11T15:57:00Z">
              <w:rPr>
                <w:b/>
                <w:bCs/>
              </w:rPr>
            </w:rPrChange>
          </w:rPr>
          <w:t xml:space="preserve"> the individual </w:t>
        </w:r>
      </w:ins>
      <w:ins w:id="183" w:author="MEGHAN CREECH" w:date="2023-10-11T15:58:00Z">
        <w:r w:rsidR="000E5C9C">
          <w:rPr>
            <w:u w:val="single"/>
          </w:rPr>
          <w:t>in</w:t>
        </w:r>
      </w:ins>
      <w:ins w:id="184" w:author="MEGHAN CREECH" w:date="2023-10-11T15:56:00Z">
        <w:r w:rsidR="006C09D9" w:rsidRPr="00E51B0F">
          <w:rPr>
            <w:u w:val="single"/>
            <w:rPrChange w:id="185" w:author="MEGHAN CREECH" w:date="2023-10-11T15:57:00Z">
              <w:rPr>
                <w:b/>
                <w:bCs/>
              </w:rPr>
            </w:rPrChange>
          </w:rPr>
          <w:t xml:space="preserve"> attempt to de-escalate the cri</w:t>
        </w:r>
      </w:ins>
      <w:ins w:id="186" w:author="MEGHAN CREECH" w:date="2023-10-11T15:57:00Z">
        <w:r w:rsidR="00E51B0F" w:rsidRPr="00E51B0F">
          <w:rPr>
            <w:u w:val="single"/>
            <w:rPrChange w:id="187" w:author="MEGHAN CREECH" w:date="2023-10-11T15:57:00Z">
              <w:rPr>
                <w:b/>
                <w:bCs/>
              </w:rPr>
            </w:rPrChange>
          </w:rPr>
          <w:t>sis without a higher level of care.</w:t>
        </w:r>
      </w:ins>
    </w:p>
    <w:p w14:paraId="2562664B" w14:textId="77777777" w:rsidR="00E03E7E" w:rsidRDefault="00E03E7E" w:rsidP="00543DBA">
      <w:pPr>
        <w:pStyle w:val="ListParagraph"/>
        <w:widowControl/>
        <w:ind w:left="360"/>
        <w:rPr>
          <w:ins w:id="188" w:author="MEGHAN CREECH" w:date="2023-10-11T15:50:00Z"/>
          <w:b/>
          <w:bCs/>
        </w:rPr>
      </w:pPr>
    </w:p>
    <w:p w14:paraId="5D543D85" w14:textId="2A2A3F03" w:rsidR="004E1D73" w:rsidRPr="00D45E79" w:rsidRDefault="009C1A52" w:rsidP="004E1D73">
      <w:pPr>
        <w:pStyle w:val="ListParagraph"/>
        <w:widowControl/>
        <w:ind w:left="360"/>
        <w:rPr>
          <w:ins w:id="189" w:author="MEGHAN CREECH" w:date="2023-10-11T15:51:00Z"/>
          <w:rPrChange w:id="190" w:author="MEGHAN CREECH" w:date="2023-10-11T15:52:00Z">
            <w:rPr>
              <w:ins w:id="191" w:author="MEGHAN CREECH" w:date="2023-10-11T15:51:00Z"/>
              <w:b/>
              <w:bCs/>
            </w:rPr>
          </w:rPrChange>
        </w:rPr>
      </w:pPr>
      <w:proofErr w:type="spellStart"/>
      <w:proofErr w:type="gramStart"/>
      <w:ins w:id="192" w:author="MEGHAN CREECH" w:date="2023-10-11T16:13:00Z">
        <w:r>
          <w:t>B.</w:t>
        </w:r>
      </w:ins>
      <w:ins w:id="193" w:author="MEGHAN CREECH" w:date="2023-10-11T15:51:00Z">
        <w:r w:rsidR="004E1D73" w:rsidRPr="00D45E79">
          <w:rPr>
            <w:rPrChange w:id="194" w:author="MEGHAN CREECH" w:date="2023-10-11T15:52:00Z">
              <w:rPr>
                <w:b/>
                <w:bCs/>
              </w:rPr>
            </w:rPrChange>
          </w:rPr>
          <w:t>The</w:t>
        </w:r>
        <w:proofErr w:type="spellEnd"/>
        <w:proofErr w:type="gramEnd"/>
        <w:r w:rsidR="004E1D73" w:rsidRPr="00D45E79">
          <w:rPr>
            <w:rPrChange w:id="195" w:author="MEGHAN CREECH" w:date="2023-10-11T15:52:00Z">
              <w:rPr>
                <w:b/>
                <w:bCs/>
              </w:rPr>
            </w:rPrChange>
          </w:rPr>
          <w:t xml:space="preserve"> behavioral health professional (BHP) on the mobile crisis team is responsible for completing a</w:t>
        </w:r>
      </w:ins>
      <w:ins w:id="196" w:author="MEGHAN CREECH" w:date="2023-10-11T15:54:00Z">
        <w:r w:rsidR="00DD00B6">
          <w:t xml:space="preserve"> LOCUS</w:t>
        </w:r>
      </w:ins>
      <w:ins w:id="197" w:author="MEGHAN CREECH" w:date="2023-10-11T15:51:00Z">
        <w:r w:rsidR="004E1D73" w:rsidRPr="00D45E79">
          <w:rPr>
            <w:rPrChange w:id="198" w:author="MEGHAN CREECH" w:date="2023-10-11T15:52:00Z">
              <w:rPr>
                <w:b/>
                <w:bCs/>
              </w:rPr>
            </w:rPrChange>
          </w:rPr>
          <w:t xml:space="preserve"> assessment. </w:t>
        </w:r>
      </w:ins>
      <w:ins w:id="199" w:author="MEGHAN CREECH" w:date="2023-10-11T15:54:00Z">
        <w:r w:rsidR="00DD00B6">
          <w:t xml:space="preserve">Information </w:t>
        </w:r>
        <w:r w:rsidR="00711A94" w:rsidRPr="008859F0">
          <w:rPr>
            <w:highlight w:val="yellow"/>
            <w:rPrChange w:id="200" w:author="MEGHAN CREECH" w:date="2023-10-11T15:55:00Z">
              <w:rPr/>
            </w:rPrChange>
          </w:rPr>
          <w:t>gathered</w:t>
        </w:r>
        <w:r w:rsidR="00711A94">
          <w:t xml:space="preserve"> should include:</w:t>
        </w:r>
      </w:ins>
      <w:ins w:id="201" w:author="MEGHAN CREECH" w:date="2023-10-11T15:51:00Z">
        <w:r w:rsidR="004E1D73" w:rsidRPr="00D45E79">
          <w:rPr>
            <w:rPrChange w:id="202" w:author="MEGHAN CREECH" w:date="2023-10-11T15:52:00Z">
              <w:rPr>
                <w:b/>
                <w:bCs/>
              </w:rPr>
            </w:rPrChange>
          </w:rPr>
          <w:t xml:space="preserve"> </w:t>
        </w:r>
      </w:ins>
    </w:p>
    <w:p w14:paraId="51454145" w14:textId="22C85961" w:rsidR="004E1D73" w:rsidRPr="00D45E79" w:rsidRDefault="004E1D73">
      <w:pPr>
        <w:pStyle w:val="ListParagraph"/>
        <w:widowControl/>
        <w:numPr>
          <w:ilvl w:val="0"/>
          <w:numId w:val="30"/>
        </w:numPr>
        <w:rPr>
          <w:ins w:id="203" w:author="MEGHAN CREECH" w:date="2023-10-11T15:51:00Z"/>
          <w:rPrChange w:id="204" w:author="MEGHAN CREECH" w:date="2023-10-11T15:52:00Z">
            <w:rPr>
              <w:ins w:id="205" w:author="MEGHAN CREECH" w:date="2023-10-11T15:51:00Z"/>
              <w:b/>
              <w:bCs/>
            </w:rPr>
          </w:rPrChange>
        </w:rPr>
        <w:pPrChange w:id="206" w:author="MEGHAN CREECH" w:date="2023-10-11T15:51:00Z">
          <w:pPr>
            <w:pStyle w:val="ListParagraph"/>
            <w:widowControl/>
            <w:ind w:left="360"/>
          </w:pPr>
        </w:pPrChange>
      </w:pPr>
      <w:ins w:id="207" w:author="MEGHAN CREECH" w:date="2023-10-11T15:51:00Z">
        <w:r w:rsidRPr="00D45E79">
          <w:rPr>
            <w:rPrChange w:id="208" w:author="MEGHAN CREECH" w:date="2023-10-11T15:52:00Z">
              <w:rPr>
                <w:b/>
                <w:bCs/>
              </w:rPr>
            </w:rPrChange>
          </w:rPr>
          <w:t xml:space="preserve">Causes leading to the crisis event; including psychiatric, substance abuse, social, familial, legal factors and substance </w:t>
        </w:r>
        <w:proofErr w:type="gramStart"/>
        <w:r w:rsidRPr="00D45E79">
          <w:rPr>
            <w:rPrChange w:id="209" w:author="MEGHAN CREECH" w:date="2023-10-11T15:52:00Z">
              <w:rPr>
                <w:b/>
                <w:bCs/>
              </w:rPr>
            </w:rPrChange>
          </w:rPr>
          <w:t>use;</w:t>
        </w:r>
        <w:proofErr w:type="gramEnd"/>
        <w:r w:rsidRPr="00D45E79">
          <w:rPr>
            <w:rPrChange w:id="210" w:author="MEGHAN CREECH" w:date="2023-10-11T15:52:00Z">
              <w:rPr>
                <w:b/>
                <w:bCs/>
              </w:rPr>
            </w:rPrChange>
          </w:rPr>
          <w:t xml:space="preserve"> </w:t>
        </w:r>
      </w:ins>
    </w:p>
    <w:p w14:paraId="51DCDD2E" w14:textId="19294F46" w:rsidR="004E1D73" w:rsidRPr="00D45E79" w:rsidRDefault="004E1D73">
      <w:pPr>
        <w:pStyle w:val="ListParagraph"/>
        <w:widowControl/>
        <w:numPr>
          <w:ilvl w:val="0"/>
          <w:numId w:val="30"/>
        </w:numPr>
        <w:rPr>
          <w:ins w:id="211" w:author="MEGHAN CREECH" w:date="2023-10-11T15:51:00Z"/>
          <w:rPrChange w:id="212" w:author="MEGHAN CREECH" w:date="2023-10-11T15:52:00Z">
            <w:rPr>
              <w:ins w:id="213" w:author="MEGHAN CREECH" w:date="2023-10-11T15:51:00Z"/>
              <w:b/>
              <w:bCs/>
            </w:rPr>
          </w:rPrChange>
        </w:rPr>
        <w:pPrChange w:id="214" w:author="MEGHAN CREECH" w:date="2023-10-11T15:51:00Z">
          <w:pPr>
            <w:pStyle w:val="ListParagraph"/>
            <w:widowControl/>
            <w:ind w:left="360"/>
          </w:pPr>
        </w:pPrChange>
      </w:pPr>
      <w:ins w:id="215" w:author="MEGHAN CREECH" w:date="2023-10-11T15:51:00Z">
        <w:r w:rsidRPr="00D45E79">
          <w:rPr>
            <w:rPrChange w:id="216" w:author="MEGHAN CREECH" w:date="2023-10-11T15:52:00Z">
              <w:rPr>
                <w:b/>
                <w:bCs/>
              </w:rPr>
            </w:rPrChange>
          </w:rPr>
          <w:t xml:space="preserve">Safety and risk for the individual and others involved; including an explicit assessment of suicide </w:t>
        </w:r>
        <w:proofErr w:type="gramStart"/>
        <w:r w:rsidRPr="00D45E79">
          <w:rPr>
            <w:rPrChange w:id="217" w:author="MEGHAN CREECH" w:date="2023-10-11T15:52:00Z">
              <w:rPr>
                <w:b/>
                <w:bCs/>
              </w:rPr>
            </w:rPrChange>
          </w:rPr>
          <w:t>risk;</w:t>
        </w:r>
        <w:proofErr w:type="gramEnd"/>
        <w:r w:rsidRPr="00D45E79">
          <w:rPr>
            <w:rPrChange w:id="218" w:author="MEGHAN CREECH" w:date="2023-10-11T15:52:00Z">
              <w:rPr>
                <w:b/>
                <w:bCs/>
              </w:rPr>
            </w:rPrChange>
          </w:rPr>
          <w:t xml:space="preserve"> </w:t>
        </w:r>
      </w:ins>
    </w:p>
    <w:p w14:paraId="16F50AD4" w14:textId="2559E0DA" w:rsidR="004E1D73" w:rsidRPr="00D45E79" w:rsidRDefault="004E1D73">
      <w:pPr>
        <w:pStyle w:val="ListParagraph"/>
        <w:widowControl/>
        <w:numPr>
          <w:ilvl w:val="0"/>
          <w:numId w:val="30"/>
        </w:numPr>
        <w:rPr>
          <w:ins w:id="219" w:author="MEGHAN CREECH" w:date="2023-10-11T15:51:00Z"/>
          <w:rPrChange w:id="220" w:author="MEGHAN CREECH" w:date="2023-10-11T15:52:00Z">
            <w:rPr>
              <w:ins w:id="221" w:author="MEGHAN CREECH" w:date="2023-10-11T15:51:00Z"/>
              <w:b/>
              <w:bCs/>
            </w:rPr>
          </w:rPrChange>
        </w:rPr>
        <w:pPrChange w:id="222" w:author="MEGHAN CREECH" w:date="2023-10-11T15:52:00Z">
          <w:pPr>
            <w:pStyle w:val="ListParagraph"/>
            <w:widowControl/>
            <w:ind w:left="360"/>
          </w:pPr>
        </w:pPrChange>
      </w:pPr>
      <w:ins w:id="223" w:author="MEGHAN CREECH" w:date="2023-10-11T15:51:00Z">
        <w:r w:rsidRPr="00D45E79">
          <w:rPr>
            <w:rPrChange w:id="224" w:author="MEGHAN CREECH" w:date="2023-10-11T15:52:00Z">
              <w:rPr>
                <w:b/>
                <w:bCs/>
              </w:rPr>
            </w:rPrChange>
          </w:rPr>
          <w:t xml:space="preserve">Strengths and resources of the person experiencing the crisis, as well as those of family members and other natural </w:t>
        </w:r>
        <w:proofErr w:type="gramStart"/>
        <w:r w:rsidRPr="00D45E79">
          <w:rPr>
            <w:rPrChange w:id="225" w:author="MEGHAN CREECH" w:date="2023-10-11T15:52:00Z">
              <w:rPr>
                <w:b/>
                <w:bCs/>
              </w:rPr>
            </w:rPrChange>
          </w:rPr>
          <w:t>supports;</w:t>
        </w:r>
        <w:proofErr w:type="gramEnd"/>
        <w:r w:rsidRPr="00D45E79">
          <w:rPr>
            <w:rPrChange w:id="226" w:author="MEGHAN CREECH" w:date="2023-10-11T15:52:00Z">
              <w:rPr>
                <w:b/>
                <w:bCs/>
              </w:rPr>
            </w:rPrChange>
          </w:rPr>
          <w:t xml:space="preserve"> </w:t>
        </w:r>
      </w:ins>
    </w:p>
    <w:p w14:paraId="7D113513" w14:textId="331A51C3" w:rsidR="004E1D73" w:rsidRPr="00D45E79" w:rsidRDefault="004E1D73">
      <w:pPr>
        <w:pStyle w:val="ListParagraph"/>
        <w:widowControl/>
        <w:numPr>
          <w:ilvl w:val="0"/>
          <w:numId w:val="30"/>
        </w:numPr>
        <w:rPr>
          <w:ins w:id="227" w:author="MEGHAN CREECH" w:date="2023-10-11T15:51:00Z"/>
          <w:rPrChange w:id="228" w:author="MEGHAN CREECH" w:date="2023-10-11T15:52:00Z">
            <w:rPr>
              <w:ins w:id="229" w:author="MEGHAN CREECH" w:date="2023-10-11T15:51:00Z"/>
              <w:b/>
              <w:bCs/>
            </w:rPr>
          </w:rPrChange>
        </w:rPr>
        <w:pPrChange w:id="230" w:author="MEGHAN CREECH" w:date="2023-10-11T15:52:00Z">
          <w:pPr>
            <w:pStyle w:val="ListParagraph"/>
            <w:widowControl/>
            <w:ind w:left="360"/>
          </w:pPr>
        </w:pPrChange>
      </w:pPr>
      <w:ins w:id="231" w:author="MEGHAN CREECH" w:date="2023-10-11T15:51:00Z">
        <w:r w:rsidRPr="00D45E79">
          <w:rPr>
            <w:rPrChange w:id="232" w:author="MEGHAN CREECH" w:date="2023-10-11T15:52:00Z">
              <w:rPr>
                <w:b/>
                <w:bCs/>
              </w:rPr>
            </w:rPrChange>
          </w:rPr>
          <w:t xml:space="preserve">Recent inpatient hospitalizations and/or any current relationship with a mental health </w:t>
        </w:r>
        <w:proofErr w:type="gramStart"/>
        <w:r w:rsidRPr="00D45E79">
          <w:rPr>
            <w:rPrChange w:id="233" w:author="MEGHAN CREECH" w:date="2023-10-11T15:52:00Z">
              <w:rPr>
                <w:b/>
                <w:bCs/>
              </w:rPr>
            </w:rPrChange>
          </w:rPr>
          <w:t>provider;</w:t>
        </w:r>
        <w:proofErr w:type="gramEnd"/>
        <w:r w:rsidRPr="00D45E79">
          <w:rPr>
            <w:rPrChange w:id="234" w:author="MEGHAN CREECH" w:date="2023-10-11T15:52:00Z">
              <w:rPr>
                <w:b/>
                <w:bCs/>
              </w:rPr>
            </w:rPrChange>
          </w:rPr>
          <w:t xml:space="preserve"> </w:t>
        </w:r>
      </w:ins>
    </w:p>
    <w:p w14:paraId="54F9717B" w14:textId="1C13CD3B" w:rsidR="00E03E7E" w:rsidRDefault="004E1D73" w:rsidP="00D45E79">
      <w:pPr>
        <w:pStyle w:val="ListParagraph"/>
        <w:widowControl/>
        <w:numPr>
          <w:ilvl w:val="0"/>
          <w:numId w:val="30"/>
        </w:numPr>
        <w:rPr>
          <w:ins w:id="235" w:author="MEGHAN CREECH" w:date="2023-10-11T16:08:00Z"/>
        </w:rPr>
      </w:pPr>
      <w:ins w:id="236" w:author="MEGHAN CREECH" w:date="2023-10-11T15:51:00Z">
        <w:r w:rsidRPr="00D45E79">
          <w:rPr>
            <w:rPrChange w:id="237" w:author="MEGHAN CREECH" w:date="2023-10-11T15:52:00Z">
              <w:rPr>
                <w:b/>
                <w:bCs/>
              </w:rPr>
            </w:rPrChange>
          </w:rPr>
          <w:t xml:space="preserve">Medications prescribed as well as information on the individual’s compliance with the medication regimen; and </w:t>
        </w:r>
      </w:ins>
      <w:ins w:id="238" w:author="MEGHAN CREECH" w:date="2023-10-11T15:52:00Z">
        <w:r w:rsidR="00D45E79" w:rsidRPr="00D45E79">
          <w:rPr>
            <w:rPrChange w:id="239" w:author="MEGHAN CREECH" w:date="2023-10-11T15:52:00Z">
              <w:rPr>
                <w:b/>
                <w:bCs/>
              </w:rPr>
            </w:rPrChange>
          </w:rPr>
          <w:t>m</w:t>
        </w:r>
      </w:ins>
      <w:ins w:id="240" w:author="MEGHAN CREECH" w:date="2023-10-11T15:51:00Z">
        <w:r w:rsidRPr="00D45E79">
          <w:rPr>
            <w:rPrChange w:id="241" w:author="MEGHAN CREECH" w:date="2023-10-11T15:52:00Z">
              <w:rPr>
                <w:b/>
                <w:bCs/>
              </w:rPr>
            </w:rPrChange>
          </w:rPr>
          <w:t>edical history as it may relate to the crisis.</w:t>
        </w:r>
      </w:ins>
    </w:p>
    <w:p w14:paraId="7BBBA92D" w14:textId="2D8DD120" w:rsidR="00EA6724" w:rsidRPr="00D45E79" w:rsidRDefault="00197CB5">
      <w:pPr>
        <w:pStyle w:val="ListParagraph"/>
        <w:widowControl/>
        <w:numPr>
          <w:ilvl w:val="0"/>
          <w:numId w:val="30"/>
        </w:numPr>
        <w:rPr>
          <w:ins w:id="242" w:author="MEGHAN CREECH" w:date="2023-10-11T15:50:00Z"/>
        </w:rPr>
        <w:pPrChange w:id="243" w:author="MEGHAN CREECH" w:date="2023-10-11T16:08:00Z">
          <w:pPr>
            <w:pStyle w:val="ListParagraph"/>
            <w:widowControl/>
            <w:ind w:left="360"/>
          </w:pPr>
        </w:pPrChange>
      </w:pPr>
      <w:ins w:id="244" w:author="MEGHAN CREECH" w:date="2023-10-11T16:08:00Z">
        <w:r>
          <w:t>The behavioral health professional will evaluate the need for hospitalization</w:t>
        </w:r>
      </w:ins>
      <w:ins w:id="245" w:author="MEGHAN CREECH" w:date="2023-10-11T16:09:00Z">
        <w:r>
          <w:t>:</w:t>
        </w:r>
      </w:ins>
      <w:ins w:id="246" w:author="MEGHAN CREECH" w:date="2023-10-11T16:08:00Z">
        <w:r>
          <w:t xml:space="preserve"> homicidal/suicidal/gravely </w:t>
        </w:r>
        <w:proofErr w:type="gramStart"/>
        <w:r>
          <w:t>disabled</w:t>
        </w:r>
        <w:proofErr w:type="gramEnd"/>
        <w:r>
          <w:t xml:space="preserve"> </w:t>
        </w:r>
      </w:ins>
    </w:p>
    <w:p w14:paraId="5B2B0D4B" w14:textId="24E0A583" w:rsidR="004719CF" w:rsidDel="008859F0" w:rsidRDefault="004719CF" w:rsidP="008B2551">
      <w:pPr>
        <w:pStyle w:val="ListParagraph"/>
        <w:widowControl/>
        <w:ind w:left="360"/>
        <w:rPr>
          <w:del w:id="247" w:author="MEGHAN CREECH" w:date="2023-09-11T20:13:00Z"/>
        </w:rPr>
      </w:pPr>
      <w:del w:id="248" w:author="MEGHAN CREECH" w:date="2023-09-11T20:13:00Z">
        <w:r w:rsidDel="00AF7482">
          <w:delText xml:space="preserve">Guardian must be court appointed for </w:delText>
        </w:r>
        <w:r w:rsidDel="00AF7482">
          <w:rPr>
            <w:b/>
          </w:rPr>
          <w:delText>“guardian of the person”.</w:delText>
        </w:r>
      </w:del>
    </w:p>
    <w:p w14:paraId="21A907FA" w14:textId="77777777" w:rsidR="008859F0" w:rsidRDefault="008859F0" w:rsidP="008859F0">
      <w:pPr>
        <w:widowControl/>
        <w:rPr>
          <w:ins w:id="249" w:author="MEGHAN CREECH" w:date="2023-10-11T15:55:00Z"/>
        </w:rPr>
      </w:pPr>
    </w:p>
    <w:p w14:paraId="4B3CA56B" w14:textId="6AE31691" w:rsidR="004E3168" w:rsidRDefault="009C1A52" w:rsidP="00EA6724">
      <w:pPr>
        <w:pStyle w:val="ListParagraph"/>
        <w:widowControl/>
        <w:ind w:left="360"/>
        <w:rPr>
          <w:ins w:id="250" w:author="MEGHAN CREECH" w:date="2023-10-11T16:10:00Z"/>
        </w:rPr>
      </w:pPr>
      <w:proofErr w:type="spellStart"/>
      <w:ins w:id="251" w:author="MEGHAN CREECH" w:date="2023-10-11T16:14:00Z">
        <w:r>
          <w:t>C.</w:t>
        </w:r>
      </w:ins>
      <w:ins w:id="252" w:author="MEGHAN CREECH" w:date="2023-10-11T16:05:00Z">
        <w:r w:rsidR="00DD0FE4">
          <w:t>The</w:t>
        </w:r>
        <w:proofErr w:type="spellEnd"/>
        <w:r w:rsidR="00DD0FE4">
          <w:t xml:space="preserve"> </w:t>
        </w:r>
      </w:ins>
      <w:ins w:id="253" w:author="MEGHAN CREECH" w:date="2023-10-11T16:06:00Z">
        <w:r w:rsidR="00DD0FE4">
          <w:t xml:space="preserve">behavioral health professional </w:t>
        </w:r>
      </w:ins>
      <w:ins w:id="254" w:author="MEGHAN CREECH" w:date="2023-10-11T16:08:00Z">
        <w:r w:rsidR="00EA6724">
          <w:t xml:space="preserve">will review the clinical record to identify if there is a current prescribing psychiatric provider. If there is a current prescribing provider, the therapist will contact the prescribing provider to staff the crisis evaluation. </w:t>
        </w:r>
      </w:ins>
    </w:p>
    <w:p w14:paraId="099181FA" w14:textId="77777777" w:rsidR="004E3168" w:rsidRDefault="004E3168" w:rsidP="00EA6724">
      <w:pPr>
        <w:pStyle w:val="ListParagraph"/>
        <w:widowControl/>
        <w:ind w:left="360"/>
        <w:rPr>
          <w:ins w:id="255" w:author="MEGHAN CREECH" w:date="2023-10-11T16:10:00Z"/>
        </w:rPr>
      </w:pPr>
    </w:p>
    <w:p w14:paraId="146414E3" w14:textId="6628EE41" w:rsidR="004719CF" w:rsidDel="00210A3C" w:rsidRDefault="00EA6724">
      <w:pPr>
        <w:pStyle w:val="ListParagraph"/>
        <w:widowControl/>
        <w:numPr>
          <w:ilvl w:val="0"/>
          <w:numId w:val="27"/>
        </w:numPr>
        <w:rPr>
          <w:del w:id="256" w:author="MEGHAN CREECH" w:date="2023-09-11T20:13:00Z"/>
        </w:rPr>
        <w:pPrChange w:id="257" w:author="MEGHAN CREECH" w:date="2023-10-11T16:14:00Z">
          <w:pPr>
            <w:pStyle w:val="ListParagraph"/>
            <w:widowControl/>
            <w:ind w:left="360"/>
          </w:pPr>
        </w:pPrChange>
      </w:pPr>
      <w:ins w:id="258" w:author="MEGHAN CREECH" w:date="2023-10-11T16:08:00Z">
        <w:r>
          <w:t xml:space="preserve">If consumer does not have a current HCI prescriber, the </w:t>
        </w:r>
      </w:ins>
      <w:ins w:id="259" w:author="MEGHAN CREECH" w:date="2023-10-11T16:10:00Z">
        <w:r w:rsidR="004E3168">
          <w:t>behavioral health professional</w:t>
        </w:r>
      </w:ins>
      <w:ins w:id="260" w:author="MEGHAN CREECH" w:date="2023-10-11T16:08:00Z">
        <w:r>
          <w:t xml:space="preserve"> will contact the on call medical practitioner. The </w:t>
        </w:r>
      </w:ins>
      <w:ins w:id="261" w:author="MEGHAN CREECH" w:date="2023-10-11T16:10:00Z">
        <w:r w:rsidR="004E3168">
          <w:t>BHP</w:t>
        </w:r>
      </w:ins>
      <w:ins w:id="262" w:author="MEGHAN CREECH" w:date="2023-10-11T16:08:00Z">
        <w:r>
          <w:t xml:space="preserve"> should be prepared to discuss all</w:t>
        </w:r>
      </w:ins>
      <w:ins w:id="263" w:author="MEGHAN CREECH" w:date="2023-10-11T16:10:00Z">
        <w:r w:rsidR="004E3168">
          <w:t xml:space="preserve"> </w:t>
        </w:r>
      </w:ins>
      <w:ins w:id="264" w:author="MEGHAN CREECH" w:date="2023-10-11T16:08:00Z">
        <w:r>
          <w:t>information required as outlined in the consultation “Crisis Staffing Consultation” document on the Clinical Resources page on the HCI NET.</w:t>
        </w:r>
      </w:ins>
    </w:p>
    <w:p w14:paraId="490F18D0" w14:textId="77777777" w:rsidR="00210A3C" w:rsidRDefault="00210A3C">
      <w:pPr>
        <w:pStyle w:val="ListParagraph"/>
        <w:widowControl/>
        <w:numPr>
          <w:ilvl w:val="0"/>
          <w:numId w:val="27"/>
        </w:numPr>
        <w:rPr>
          <w:ins w:id="265" w:author="MEGHAN CREECH" w:date="2023-10-11T16:11:00Z"/>
        </w:rPr>
        <w:pPrChange w:id="266" w:author="MEGHAN CREECH" w:date="2023-10-11T16:14:00Z">
          <w:pPr>
            <w:pStyle w:val="ListParagraph"/>
            <w:widowControl/>
          </w:pPr>
        </w:pPrChange>
      </w:pPr>
    </w:p>
    <w:p w14:paraId="568FA385" w14:textId="77777777" w:rsidR="00210A3C" w:rsidRDefault="00210A3C" w:rsidP="00EA6724">
      <w:pPr>
        <w:pStyle w:val="ListParagraph"/>
        <w:widowControl/>
        <w:rPr>
          <w:ins w:id="267" w:author="MEGHAN CREECH" w:date="2023-10-11T16:11:00Z"/>
        </w:rPr>
      </w:pPr>
    </w:p>
    <w:p w14:paraId="73F12CDA" w14:textId="0D4DA36F" w:rsidR="00D5074B" w:rsidRDefault="00D5074B">
      <w:pPr>
        <w:pStyle w:val="ListParagraph"/>
        <w:widowControl/>
        <w:numPr>
          <w:ilvl w:val="0"/>
          <w:numId w:val="27"/>
        </w:numPr>
        <w:rPr>
          <w:ins w:id="268" w:author="MEGHAN CREECH" w:date="2023-10-11T16:11:00Z"/>
        </w:rPr>
        <w:pPrChange w:id="269" w:author="MEGHAN CREECH" w:date="2023-10-11T16:14:00Z">
          <w:pPr>
            <w:pStyle w:val="ListParagraph"/>
            <w:widowControl/>
          </w:pPr>
        </w:pPrChange>
      </w:pPr>
      <w:ins w:id="270" w:author="MEGHAN CREECH" w:date="2023-10-11T16:11:00Z">
        <w:r>
          <w:t xml:space="preserve">After staffing with the medical provider and the consumer is determined to have no </w:t>
        </w:r>
      </w:ins>
    </w:p>
    <w:p w14:paraId="06529831" w14:textId="77777777" w:rsidR="00D5074B" w:rsidRDefault="00D5074B" w:rsidP="00D5074B">
      <w:pPr>
        <w:pStyle w:val="ListParagraph"/>
        <w:widowControl/>
        <w:rPr>
          <w:ins w:id="271" w:author="MEGHAN CREECH" w:date="2023-10-11T16:11:00Z"/>
        </w:rPr>
      </w:pPr>
      <w:ins w:id="272" w:author="MEGHAN CREECH" w:date="2023-10-11T16:11:00Z">
        <w:r>
          <w:t xml:space="preserve">current suicidal/homicidal ideation or meet criteria for being gravely disabled, the </w:t>
        </w:r>
      </w:ins>
    </w:p>
    <w:p w14:paraId="2EB90474" w14:textId="77777777" w:rsidR="009C1A52" w:rsidRDefault="00D5074B" w:rsidP="009C1A52">
      <w:pPr>
        <w:pStyle w:val="ListParagraph"/>
        <w:widowControl/>
        <w:rPr>
          <w:ins w:id="273" w:author="MEGHAN CREECH" w:date="2023-10-11T16:12:00Z"/>
        </w:rPr>
      </w:pPr>
      <w:ins w:id="274" w:author="MEGHAN CREECH" w:date="2023-10-11T16:11:00Z">
        <w:r>
          <w:t>behavio</w:t>
        </w:r>
      </w:ins>
      <w:ins w:id="275" w:author="MEGHAN CREECH" w:date="2023-10-11T16:12:00Z">
        <w:r>
          <w:t>ral health provider</w:t>
        </w:r>
      </w:ins>
      <w:ins w:id="276" w:author="MEGHAN CREECH" w:date="2023-10-11T16:11:00Z">
        <w:r>
          <w:t xml:space="preserve"> will complete safety plan</w:t>
        </w:r>
      </w:ins>
      <w:ins w:id="277" w:author="MEGHAN CREECH" w:date="2023-10-11T16:12:00Z">
        <w:r>
          <w:t xml:space="preserve">, </w:t>
        </w:r>
      </w:ins>
    </w:p>
    <w:p w14:paraId="347D2424" w14:textId="77777777" w:rsidR="009C1A52" w:rsidRDefault="009C1A52" w:rsidP="009C1A52">
      <w:pPr>
        <w:pStyle w:val="ListParagraph"/>
        <w:widowControl/>
        <w:rPr>
          <w:ins w:id="278" w:author="MEGHAN CREECH" w:date="2023-10-11T16:12:00Z"/>
        </w:rPr>
      </w:pPr>
    </w:p>
    <w:p w14:paraId="47075439" w14:textId="77C46D5F" w:rsidR="009C1A52" w:rsidRDefault="00D5074B" w:rsidP="00D5074B">
      <w:pPr>
        <w:pStyle w:val="ListParagraph"/>
        <w:widowControl/>
        <w:rPr>
          <w:ins w:id="279" w:author="MEGHAN CREECH" w:date="2023-10-11T16:13:00Z"/>
        </w:rPr>
      </w:pPr>
      <w:ins w:id="280" w:author="MEGHAN CREECH" w:date="2023-10-11T16:11:00Z">
        <w:r>
          <w:t xml:space="preserve">The </w:t>
        </w:r>
      </w:ins>
      <w:ins w:id="281" w:author="MEGHAN CREECH" w:date="2023-10-11T16:14:00Z">
        <w:r w:rsidR="009C1A52">
          <w:t>behavioral health provider</w:t>
        </w:r>
      </w:ins>
      <w:ins w:id="282" w:author="MEGHAN CREECH" w:date="2023-10-11T16:11:00Z">
        <w:r>
          <w:t xml:space="preserve"> will ask the consumer to continue outpatient treatment as clinically necessary by scheduling additional appointments</w:t>
        </w:r>
      </w:ins>
      <w:ins w:id="283" w:author="MEGHAN CREECH" w:date="2023-10-11T16:13:00Z">
        <w:r w:rsidR="009C1A52">
          <w:t>.</w:t>
        </w:r>
      </w:ins>
    </w:p>
    <w:p w14:paraId="6FC14069" w14:textId="77777777" w:rsidR="009C1A52" w:rsidRDefault="009C1A52" w:rsidP="00D5074B">
      <w:pPr>
        <w:pStyle w:val="ListParagraph"/>
        <w:widowControl/>
        <w:rPr>
          <w:ins w:id="284" w:author="MEGHAN CREECH" w:date="2023-10-11T16:13:00Z"/>
        </w:rPr>
      </w:pPr>
    </w:p>
    <w:p w14:paraId="38D3BB11" w14:textId="7E58B9FF" w:rsidR="004719CF" w:rsidDel="00AF7482" w:rsidRDefault="00D5074B">
      <w:pPr>
        <w:pStyle w:val="ListParagraph"/>
        <w:widowControl/>
        <w:numPr>
          <w:ilvl w:val="1"/>
          <w:numId w:val="24"/>
        </w:numPr>
        <w:rPr>
          <w:del w:id="285" w:author="MEGHAN CREECH" w:date="2023-09-11T20:13:00Z"/>
        </w:rPr>
      </w:pPr>
      <w:ins w:id="286" w:author="MEGHAN CREECH" w:date="2023-10-11T16:11:00Z">
        <w:r>
          <w:t xml:space="preserve">If criteria are met for inpatient hospitalization, the provider will </w:t>
        </w:r>
      </w:ins>
      <w:ins w:id="287" w:author="MEGHAN CREECH" w:date="2023-10-11T16:14:00Z">
        <w:r w:rsidR="009C1A52">
          <w:t>initiate p</w:t>
        </w:r>
      </w:ins>
      <w:ins w:id="288" w:author="MEGHAN CREECH" w:date="2023-10-11T16:15:00Z">
        <w:r w:rsidR="00EA530D">
          <w:t xml:space="preserve">lacement process with the </w:t>
        </w:r>
      </w:ins>
      <w:ins w:id="289" w:author="MEGHAN CREECH" w:date="2023-10-11T16:13:00Z">
        <w:r w:rsidR="009C1A52">
          <w:t xml:space="preserve">Crisis Diversion </w:t>
        </w:r>
      </w:ins>
      <w:ins w:id="290" w:author="MEGHAN CREECH" w:date="2023-10-11T16:15:00Z">
        <w:r w:rsidR="00EA530D">
          <w:t>Center.</w:t>
        </w:r>
      </w:ins>
      <w:ins w:id="291" w:author="MEGHAN CREECH" w:date="2023-10-11T16:11:00Z">
        <w:r w:rsidDel="00AF7482">
          <w:t xml:space="preserve"> </w:t>
        </w:r>
      </w:ins>
      <w:del w:id="292" w:author="MEGHAN CREECH" w:date="2023-09-11T20:13:00Z">
        <w:r w:rsidR="004719CF" w:rsidDel="00AF7482">
          <w:delText xml:space="preserve">Guardian </w:delText>
        </w:r>
        <w:r w:rsidR="004719CF" w:rsidDel="00AF7482">
          <w:rPr>
            <w:b/>
          </w:rPr>
          <w:delText>must</w:delText>
        </w:r>
        <w:r w:rsidR="004719CF" w:rsidDel="00AF7482">
          <w:delText xml:space="preserve"> present certified court papers as proof of guardianship.</w:delText>
        </w:r>
      </w:del>
    </w:p>
    <w:p w14:paraId="5662DC1B" w14:textId="115BE255" w:rsidR="004719CF" w:rsidDel="00AF7482" w:rsidRDefault="004719CF" w:rsidP="004719CF">
      <w:pPr>
        <w:pStyle w:val="ListParagraph"/>
        <w:widowControl/>
        <w:rPr>
          <w:del w:id="293" w:author="MEGHAN CREECH" w:date="2023-09-11T20:13:00Z"/>
        </w:rPr>
      </w:pPr>
    </w:p>
    <w:p w14:paraId="36C2018D" w14:textId="521B4512" w:rsidR="004719CF" w:rsidDel="00AF7482" w:rsidRDefault="003E7253" w:rsidP="004719CF">
      <w:pPr>
        <w:pStyle w:val="ListParagraph"/>
        <w:widowControl/>
        <w:numPr>
          <w:ilvl w:val="1"/>
          <w:numId w:val="24"/>
        </w:numPr>
        <w:rPr>
          <w:del w:id="294" w:author="MEGHAN CREECH" w:date="2023-09-11T20:13:00Z"/>
        </w:rPr>
      </w:pPr>
      <w:ins w:id="295" w:author="KASSANDRA COFFEY" w:date="2022-12-12T13:11:00Z">
        <w:del w:id="296" w:author="MEGHAN CREECH" w:date="2023-09-11T20:13:00Z">
          <w:r w:rsidDel="00AF7482">
            <w:delText>Hamilton Center personnel</w:delText>
          </w:r>
        </w:del>
      </w:ins>
      <w:del w:id="297" w:author="MEGHAN CREECH" w:date="2023-09-11T20:13:00Z">
        <w:r w:rsidDel="00AF7482">
          <w:delText xml:space="preserve">Inpatient nursing personnel </w:delText>
        </w:r>
        <w:r w:rsidR="004719CF" w:rsidDel="00AF7482">
          <w:delText xml:space="preserve">will ensure that a </w:delText>
        </w:r>
        <w:r w:rsidR="00026805" w:rsidDel="00AF7482">
          <w:delText xml:space="preserve">copy of the court papers is </w:delText>
        </w:r>
      </w:del>
      <w:ins w:id="298" w:author="KASSANDRA COFFEY" w:date="2022-12-12T13:12:00Z">
        <w:del w:id="299" w:author="MEGHAN CREECH" w:date="2023-09-11T20:13:00Z">
          <w:r w:rsidR="00877F96" w:rsidDel="00AF7482">
            <w:delText>obtained</w:delText>
          </w:r>
        </w:del>
      </w:ins>
      <w:del w:id="300" w:author="MEGHAN CREECH" w:date="2023-09-11T20:13:00Z">
        <w:r w:rsidR="00877F96" w:rsidDel="00AF7482">
          <w:delText xml:space="preserve">made </w:delText>
        </w:r>
        <w:r w:rsidR="004719CF" w:rsidDel="00AF7482">
          <w:delText xml:space="preserve">and filed in the </w:delText>
        </w:r>
      </w:del>
      <w:ins w:id="301" w:author="KASSANDRA COFFEY" w:date="2022-12-12T13:12:00Z">
        <w:del w:id="302" w:author="MEGHAN CREECH" w:date="2023-09-11T20:13:00Z">
          <w:r w:rsidR="00877F96" w:rsidDel="00AF7482">
            <w:delText>consumer</w:delText>
          </w:r>
        </w:del>
      </w:ins>
      <w:del w:id="303" w:author="MEGHAN CREECH" w:date="2023-09-11T20:13:00Z">
        <w:r w:rsidR="004719CF" w:rsidDel="00AF7482">
          <w:delText>patient’s record.</w:delText>
        </w:r>
      </w:del>
    </w:p>
    <w:p w14:paraId="2167D214" w14:textId="7B35B427" w:rsidR="004719CF" w:rsidDel="00AF7482" w:rsidRDefault="004719CF" w:rsidP="004719CF">
      <w:pPr>
        <w:pStyle w:val="ListParagraph"/>
        <w:widowControl/>
        <w:rPr>
          <w:del w:id="304" w:author="MEGHAN CREECH" w:date="2023-09-11T20:13:00Z"/>
        </w:rPr>
      </w:pPr>
    </w:p>
    <w:p w14:paraId="48C57191" w14:textId="799865FE" w:rsidR="004719CF" w:rsidDel="00AF7482" w:rsidRDefault="004719CF" w:rsidP="004719CF">
      <w:pPr>
        <w:pStyle w:val="ListParagraph"/>
        <w:widowControl/>
        <w:numPr>
          <w:ilvl w:val="1"/>
          <w:numId w:val="24"/>
        </w:numPr>
        <w:rPr>
          <w:del w:id="305" w:author="MEGHAN CREECH" w:date="2023-09-11T20:13:00Z"/>
        </w:rPr>
      </w:pPr>
      <w:del w:id="306" w:author="MEGHAN CREECH" w:date="2023-09-11T20:13:00Z">
        <w:r w:rsidDel="00AF7482">
          <w:delText xml:space="preserve">The staff may call the </w:delText>
        </w:r>
        <w:r w:rsidR="000B5317" w:rsidDel="00AF7482">
          <w:delText>guardian and request a copy of the legal documents</w:delText>
        </w:r>
        <w:r w:rsidDel="00AF7482">
          <w:delText>.</w:delText>
        </w:r>
      </w:del>
    </w:p>
    <w:p w14:paraId="79E17558" w14:textId="668DB782" w:rsidR="004719CF" w:rsidDel="00AF7482" w:rsidRDefault="004719CF" w:rsidP="004719CF">
      <w:pPr>
        <w:pStyle w:val="ListParagraph"/>
        <w:widowControl/>
        <w:rPr>
          <w:del w:id="307" w:author="MEGHAN CREECH" w:date="2023-09-11T20:13:00Z"/>
        </w:rPr>
      </w:pPr>
    </w:p>
    <w:p w14:paraId="7E3673AA" w14:textId="2F12374B" w:rsidR="004719CF" w:rsidDel="00AF7482" w:rsidRDefault="004719CF" w:rsidP="004719CF">
      <w:pPr>
        <w:pStyle w:val="ListParagraph"/>
        <w:widowControl/>
        <w:numPr>
          <w:ilvl w:val="1"/>
          <w:numId w:val="24"/>
        </w:numPr>
        <w:rPr>
          <w:del w:id="308" w:author="MEGHAN CREECH" w:date="2023-09-11T20:13:00Z"/>
        </w:rPr>
      </w:pPr>
      <w:del w:id="309" w:author="MEGHAN CREECH" w:date="2023-09-11T20:13:00Z">
        <w:r w:rsidDel="00AF7482">
          <w:delText>Guard</w:delText>
        </w:r>
        <w:r w:rsidR="000B5317" w:rsidDel="00AF7482">
          <w:delText>ian may then sign</w:delText>
        </w:r>
      </w:del>
      <w:del w:id="310" w:author="MEGHAN CREECH" w:date="2022-12-21T09:32:00Z">
        <w:r w:rsidR="000B5317" w:rsidDel="00DE29DC">
          <w:delText xml:space="preserve"> </w:delText>
        </w:r>
      </w:del>
      <w:del w:id="311" w:author="MEGHAN CREECH" w:date="2022-12-21T09:31:00Z">
        <w:r w:rsidR="000B5317" w:rsidDel="00EA614A">
          <w:delText>the</w:delText>
        </w:r>
      </w:del>
      <w:ins w:id="312" w:author="KASSANDRA COFFEY" w:date="2022-12-12T13:13:00Z">
        <w:del w:id="313" w:author="MEGHAN CREECH" w:date="2023-09-11T20:13:00Z">
          <w:r w:rsidR="003B1C38" w:rsidRPr="003B1C38" w:rsidDel="00AF7482">
            <w:delText xml:space="preserve"> </w:delText>
          </w:r>
        </w:del>
        <w:del w:id="314" w:author="MEGHAN CREECH" w:date="2022-12-21T09:33:00Z">
          <w:r w:rsidR="003B1C38" w:rsidDel="006B08E6">
            <w:delText xml:space="preserve">consent </w:delText>
          </w:r>
        </w:del>
        <w:del w:id="315" w:author="MEGHAN CREECH" w:date="2023-09-11T20:13:00Z">
          <w:r w:rsidR="003B1C38" w:rsidDel="00AF7482">
            <w:delText>for evaluation and treatment and any other pertinent legal documents needed</w:delText>
          </w:r>
        </w:del>
      </w:ins>
      <w:del w:id="316" w:author="MEGHAN CREECH" w:date="2023-09-11T20:13:00Z">
        <w:r w:rsidR="003B1C38" w:rsidDel="00AF7482">
          <w:delText xml:space="preserve"> voluntary consent for care and treatment to be administered to the patient</w:delText>
        </w:r>
        <w:r w:rsidR="000B5317" w:rsidDel="00AF7482">
          <w:delText>.</w:delText>
        </w:r>
      </w:del>
    </w:p>
    <w:p w14:paraId="3F03E060" w14:textId="1FADAE3E" w:rsidR="004719CF" w:rsidDel="00C113E6" w:rsidRDefault="004719CF" w:rsidP="004719CF">
      <w:pPr>
        <w:widowControl/>
        <w:ind w:left="360"/>
        <w:rPr>
          <w:del w:id="317" w:author="MEGHAN CREECH" w:date="2023-10-11T15:24:00Z"/>
        </w:rPr>
      </w:pPr>
    </w:p>
    <w:p w14:paraId="120FEC8E" w14:textId="4E20D59A" w:rsidR="004719CF" w:rsidDel="0058420B" w:rsidRDefault="004719CF" w:rsidP="008B2551">
      <w:pPr>
        <w:pStyle w:val="ListParagraph"/>
        <w:widowControl/>
        <w:ind w:left="360"/>
        <w:rPr>
          <w:del w:id="318" w:author="MEGHAN CREECH" w:date="2023-09-11T21:53:00Z"/>
        </w:rPr>
      </w:pPr>
      <w:del w:id="319" w:author="MEGHAN CREECH" w:date="2023-09-11T21:53:00Z">
        <w:r w:rsidDel="00DA34E3">
          <w:delText xml:space="preserve">Guardianship </w:delText>
        </w:r>
        <w:r w:rsidRPr="004719CF" w:rsidDel="00DA34E3">
          <w:rPr>
            <w:bCs/>
          </w:rPr>
          <w:delText>of property is not guardian of the person; therefore it is not acceptable for signature of voluntary consent.</w:delText>
        </w:r>
      </w:del>
    </w:p>
    <w:p w14:paraId="08B67285" w14:textId="1A2CE9C9" w:rsidR="008B2551" w:rsidRDefault="008B2551" w:rsidP="008B2551">
      <w:pPr>
        <w:pStyle w:val="ListParagraph"/>
        <w:widowControl/>
        <w:ind w:left="360"/>
      </w:pPr>
    </w:p>
    <w:sectPr w:rsidR="008B2551" w:rsidSect="0004507E">
      <w:pgSz w:w="12240" w:h="15840"/>
      <w:pgMar w:top="1080" w:right="1080" w:bottom="9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B2570" w14:textId="77777777" w:rsidR="007B19F7" w:rsidRDefault="007B19F7" w:rsidP="00691D43">
      <w:r>
        <w:separator/>
      </w:r>
    </w:p>
  </w:endnote>
  <w:endnote w:type="continuationSeparator" w:id="0">
    <w:p w14:paraId="5C2383F5" w14:textId="77777777" w:rsidR="007B19F7" w:rsidRDefault="007B19F7" w:rsidP="0069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3E604" w14:textId="77777777" w:rsidR="007B19F7" w:rsidRDefault="007B19F7" w:rsidP="00691D43">
      <w:r>
        <w:separator/>
      </w:r>
    </w:p>
  </w:footnote>
  <w:footnote w:type="continuationSeparator" w:id="0">
    <w:p w14:paraId="68EE7A75" w14:textId="77777777" w:rsidR="007B19F7" w:rsidRDefault="007B19F7" w:rsidP="00691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79A"/>
    <w:multiLevelType w:val="hybridMultilevel"/>
    <w:tmpl w:val="52E0C3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24B47"/>
    <w:multiLevelType w:val="hybridMultilevel"/>
    <w:tmpl w:val="4CE2DE7E"/>
    <w:lvl w:ilvl="0" w:tplc="4F20F5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E72E7C"/>
    <w:multiLevelType w:val="multilevel"/>
    <w:tmpl w:val="76E6F22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right"/>
      <w:pPr>
        <w:ind w:left="1440" w:hanging="360"/>
      </w:pPr>
      <w:rPr>
        <w:rFonts w:hint="default"/>
      </w:rPr>
    </w:lvl>
    <w:lvl w:ilvl="3">
      <w:start w:val="1"/>
      <w:numFmt w:val="lowerRoman"/>
      <w:lvlText w:val="%4."/>
      <w:lvlJc w:val="righ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78D6D1E"/>
    <w:multiLevelType w:val="hybridMultilevel"/>
    <w:tmpl w:val="B128C302"/>
    <w:lvl w:ilvl="0" w:tplc="5042861A">
      <w:start w:val="1"/>
      <w:numFmt w:val="upperLetter"/>
      <w:pStyle w:val="policy"/>
      <w:lvlText w:val="%1."/>
      <w:lvlJc w:val="left"/>
      <w:pPr>
        <w:tabs>
          <w:tab w:val="num" w:pos="720"/>
        </w:tabs>
        <w:ind w:left="720" w:hanging="72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0791863"/>
    <w:multiLevelType w:val="hybridMultilevel"/>
    <w:tmpl w:val="B1826F54"/>
    <w:lvl w:ilvl="0" w:tplc="0409000B">
      <w:start w:val="1"/>
      <w:numFmt w:val="bullet"/>
      <w:lvlText w:val=""/>
      <w:lvlJc w:val="left"/>
      <w:pPr>
        <w:ind w:left="720" w:hanging="360"/>
      </w:pPr>
      <w:rPr>
        <w:rFonts w:ascii="Wingdings" w:hAnsi="Wingdings" w:hint="default"/>
      </w:rPr>
    </w:lvl>
    <w:lvl w:ilvl="1" w:tplc="894CB05A">
      <w:start w:val="7"/>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8335E"/>
    <w:multiLevelType w:val="multilevel"/>
    <w:tmpl w:val="76E6F22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right"/>
      <w:pPr>
        <w:ind w:left="1440" w:hanging="360"/>
      </w:pPr>
      <w:rPr>
        <w:rFonts w:hint="default"/>
      </w:rPr>
    </w:lvl>
    <w:lvl w:ilvl="3">
      <w:start w:val="1"/>
      <w:numFmt w:val="lowerRoman"/>
      <w:lvlText w:val="%4."/>
      <w:lvlJc w:val="righ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1A8B7B81"/>
    <w:multiLevelType w:val="hybridMultilevel"/>
    <w:tmpl w:val="99889680"/>
    <w:lvl w:ilvl="0" w:tplc="7B14389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15:restartNumberingAfterBreak="0">
    <w:nsid w:val="1FBF1CC5"/>
    <w:multiLevelType w:val="hybridMultilevel"/>
    <w:tmpl w:val="8D7A1E0C"/>
    <w:lvl w:ilvl="0" w:tplc="88C68122">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4E22405"/>
    <w:multiLevelType w:val="hybridMultilevel"/>
    <w:tmpl w:val="ED5EDFAA"/>
    <w:lvl w:ilvl="0" w:tplc="A4283454">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15:restartNumberingAfterBreak="0">
    <w:nsid w:val="26F95E3C"/>
    <w:multiLevelType w:val="hybridMultilevel"/>
    <w:tmpl w:val="DD606A56"/>
    <w:lvl w:ilvl="0" w:tplc="842629C8">
      <w:start w:val="5"/>
      <w:numFmt w:val="decimal"/>
      <w:lvlText w:val="%1."/>
      <w:lvlJc w:val="left"/>
      <w:pPr>
        <w:ind w:left="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0E0984"/>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3E05D9"/>
    <w:multiLevelType w:val="hybridMultilevel"/>
    <w:tmpl w:val="C2000762"/>
    <w:lvl w:ilvl="0" w:tplc="AFE6BCCE">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12" w15:restartNumberingAfterBreak="0">
    <w:nsid w:val="2EBC2115"/>
    <w:multiLevelType w:val="hybridMultilevel"/>
    <w:tmpl w:val="99BA0C72"/>
    <w:lvl w:ilvl="0" w:tplc="E84C6DA6">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3E65D4">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D89F0C">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0C175C">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65AC">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E0AFA">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4E2E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A3B9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52F30E">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3161DB7"/>
    <w:multiLevelType w:val="hybridMultilevel"/>
    <w:tmpl w:val="D472A26C"/>
    <w:lvl w:ilvl="0" w:tplc="949A6E38">
      <w:start w:val="2"/>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4" w15:restartNumberingAfterBreak="0">
    <w:nsid w:val="37690066"/>
    <w:multiLevelType w:val="hybridMultilevel"/>
    <w:tmpl w:val="DCE6127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9425C04"/>
    <w:multiLevelType w:val="hybridMultilevel"/>
    <w:tmpl w:val="C22C86D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8274FD"/>
    <w:multiLevelType w:val="singleLevel"/>
    <w:tmpl w:val="B616EFC6"/>
    <w:lvl w:ilvl="0">
      <w:start w:val="1"/>
      <w:numFmt w:val="upperLetter"/>
      <w:pStyle w:val="numbering2"/>
      <w:lvlText w:val="%1."/>
      <w:lvlJc w:val="left"/>
      <w:pPr>
        <w:tabs>
          <w:tab w:val="num" w:pos="1440"/>
        </w:tabs>
        <w:ind w:left="1440" w:hanging="720"/>
      </w:pPr>
      <w:rPr>
        <w:sz w:val="24"/>
      </w:rPr>
    </w:lvl>
  </w:abstractNum>
  <w:abstractNum w:abstractNumId="17" w15:restartNumberingAfterBreak="0">
    <w:nsid w:val="50016C3C"/>
    <w:multiLevelType w:val="hybridMultilevel"/>
    <w:tmpl w:val="55A6241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3BF7BBF"/>
    <w:multiLevelType w:val="hybridMultilevel"/>
    <w:tmpl w:val="83C8F172"/>
    <w:lvl w:ilvl="0" w:tplc="61186CE8">
      <w:start w:val="1"/>
      <w:numFmt w:val="decimal"/>
      <w:lvlText w:val="%1."/>
      <w:lvlJc w:val="left"/>
      <w:pPr>
        <w:ind w:left="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0C03E">
      <w:start w:val="1"/>
      <w:numFmt w:val="lowerLetter"/>
      <w:lvlText w:val="%2"/>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D4E3A4">
      <w:start w:val="1"/>
      <w:numFmt w:val="lowerRoman"/>
      <w:lvlText w:val="%3"/>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A09980">
      <w:start w:val="1"/>
      <w:numFmt w:val="decimal"/>
      <w:lvlText w:val="%4"/>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6D85E">
      <w:start w:val="1"/>
      <w:numFmt w:val="lowerLetter"/>
      <w:lvlText w:val="%5"/>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EE468">
      <w:start w:val="1"/>
      <w:numFmt w:val="lowerRoman"/>
      <w:lvlText w:val="%6"/>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0C6448">
      <w:start w:val="1"/>
      <w:numFmt w:val="decimal"/>
      <w:lvlText w:val="%7"/>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CE87C">
      <w:start w:val="1"/>
      <w:numFmt w:val="lowerLetter"/>
      <w:lvlText w:val="%8"/>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4A750">
      <w:start w:val="1"/>
      <w:numFmt w:val="lowerRoman"/>
      <w:lvlText w:val="%9"/>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4A17739"/>
    <w:multiLevelType w:val="hybridMultilevel"/>
    <w:tmpl w:val="1BDE9CF8"/>
    <w:lvl w:ilvl="0" w:tplc="CAA2329C">
      <w:start w:val="1"/>
      <w:numFmt w:val="decimal"/>
      <w:lvlText w:val="%1."/>
      <w:lvlJc w:val="left"/>
      <w:pPr>
        <w:ind w:left="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489BA">
      <w:start w:val="1"/>
      <w:numFmt w:val="lowerLetter"/>
      <w:lvlText w:val="%2"/>
      <w:lvlJc w:val="left"/>
      <w:pPr>
        <w:ind w:left="1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442FE0">
      <w:start w:val="1"/>
      <w:numFmt w:val="lowerRoman"/>
      <w:lvlText w:val="%3"/>
      <w:lvlJc w:val="left"/>
      <w:pPr>
        <w:ind w:left="2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641E5E">
      <w:start w:val="1"/>
      <w:numFmt w:val="decimal"/>
      <w:lvlText w:val="%4"/>
      <w:lvlJc w:val="left"/>
      <w:pPr>
        <w:ind w:left="2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A879C">
      <w:start w:val="1"/>
      <w:numFmt w:val="lowerLetter"/>
      <w:lvlText w:val="%5"/>
      <w:lvlJc w:val="left"/>
      <w:pPr>
        <w:ind w:left="3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2F4DC">
      <w:start w:val="1"/>
      <w:numFmt w:val="lowerRoman"/>
      <w:lvlText w:val="%6"/>
      <w:lvlJc w:val="left"/>
      <w:pPr>
        <w:ind w:left="4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242886">
      <w:start w:val="1"/>
      <w:numFmt w:val="decimal"/>
      <w:lvlText w:val="%7"/>
      <w:lvlJc w:val="left"/>
      <w:pPr>
        <w:ind w:left="5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DEA234">
      <w:start w:val="1"/>
      <w:numFmt w:val="lowerLetter"/>
      <w:lvlText w:val="%8"/>
      <w:lvlJc w:val="left"/>
      <w:pPr>
        <w:ind w:left="5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45ABC">
      <w:start w:val="1"/>
      <w:numFmt w:val="lowerRoman"/>
      <w:lvlText w:val="%9"/>
      <w:lvlJc w:val="left"/>
      <w:pPr>
        <w:ind w:left="6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8F578A5"/>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528A5"/>
    <w:multiLevelType w:val="hybridMultilevel"/>
    <w:tmpl w:val="59D0004A"/>
    <w:lvl w:ilvl="0" w:tplc="105E5F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D084821"/>
    <w:multiLevelType w:val="hybridMultilevel"/>
    <w:tmpl w:val="93DE1C62"/>
    <w:lvl w:ilvl="0" w:tplc="78D87FE2">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AE4354"/>
    <w:multiLevelType w:val="hybridMultilevel"/>
    <w:tmpl w:val="21947C58"/>
    <w:lvl w:ilvl="0" w:tplc="DD1652C8">
      <w:start w:val="2"/>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4" w15:restartNumberingAfterBreak="0">
    <w:nsid w:val="63E7621B"/>
    <w:multiLevelType w:val="hybridMultilevel"/>
    <w:tmpl w:val="E2987034"/>
    <w:lvl w:ilvl="0" w:tplc="74BE11D8">
      <w:start w:val="5"/>
      <w:numFmt w:val="decimal"/>
      <w:lvlText w:val="%1."/>
      <w:lvlJc w:val="left"/>
      <w:pPr>
        <w:ind w:left="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282921"/>
    <w:multiLevelType w:val="hybridMultilevel"/>
    <w:tmpl w:val="5494410E"/>
    <w:lvl w:ilvl="0" w:tplc="D5DE4B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0AC441C"/>
    <w:multiLevelType w:val="hybridMultilevel"/>
    <w:tmpl w:val="C19024C8"/>
    <w:lvl w:ilvl="0" w:tplc="B566C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2D070E7"/>
    <w:multiLevelType w:val="hybridMultilevel"/>
    <w:tmpl w:val="69708CB2"/>
    <w:lvl w:ilvl="0" w:tplc="C44C5014">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8" w15:restartNumberingAfterBreak="0">
    <w:nsid w:val="7B134994"/>
    <w:multiLevelType w:val="singleLevel"/>
    <w:tmpl w:val="04090015"/>
    <w:lvl w:ilvl="0">
      <w:start w:val="1"/>
      <w:numFmt w:val="upperLetter"/>
      <w:lvlText w:val="%1."/>
      <w:lvlJc w:val="left"/>
      <w:pPr>
        <w:tabs>
          <w:tab w:val="num" w:pos="360"/>
        </w:tabs>
        <w:ind w:left="360" w:hanging="360"/>
      </w:pPr>
      <w:rPr>
        <w:rFonts w:hint="default"/>
      </w:rPr>
    </w:lvl>
  </w:abstractNum>
  <w:abstractNum w:abstractNumId="29" w15:restartNumberingAfterBreak="0">
    <w:nsid w:val="7F9C62D5"/>
    <w:multiLevelType w:val="hybridMultilevel"/>
    <w:tmpl w:val="E53CEEF0"/>
    <w:lvl w:ilvl="0" w:tplc="8D628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33578788">
    <w:abstractNumId w:val="16"/>
  </w:num>
  <w:num w:numId="2" w16cid:durableId="149831590">
    <w:abstractNumId w:val="3"/>
  </w:num>
  <w:num w:numId="3" w16cid:durableId="899443309">
    <w:abstractNumId w:val="8"/>
  </w:num>
  <w:num w:numId="4" w16cid:durableId="923300227">
    <w:abstractNumId w:val="0"/>
  </w:num>
  <w:num w:numId="5" w16cid:durableId="146552401">
    <w:abstractNumId w:val="10"/>
  </w:num>
  <w:num w:numId="6" w16cid:durableId="1602881663">
    <w:abstractNumId w:val="29"/>
  </w:num>
  <w:num w:numId="7" w16cid:durableId="41635701">
    <w:abstractNumId w:val="19"/>
  </w:num>
  <w:num w:numId="8" w16cid:durableId="457265493">
    <w:abstractNumId w:val="23"/>
  </w:num>
  <w:num w:numId="9" w16cid:durableId="778574180">
    <w:abstractNumId w:val="13"/>
  </w:num>
  <w:num w:numId="10" w16cid:durableId="873736368">
    <w:abstractNumId w:val="11"/>
  </w:num>
  <w:num w:numId="11" w16cid:durableId="294918766">
    <w:abstractNumId w:val="9"/>
  </w:num>
  <w:num w:numId="12" w16cid:durableId="1148206941">
    <w:abstractNumId w:val="20"/>
  </w:num>
  <w:num w:numId="13" w16cid:durableId="1880511974">
    <w:abstractNumId w:val="6"/>
  </w:num>
  <w:num w:numId="14" w16cid:durableId="103157565">
    <w:abstractNumId w:val="12"/>
  </w:num>
  <w:num w:numId="15" w16cid:durableId="935013712">
    <w:abstractNumId w:val="27"/>
  </w:num>
  <w:num w:numId="16" w16cid:durableId="312293648">
    <w:abstractNumId w:val="24"/>
  </w:num>
  <w:num w:numId="17" w16cid:durableId="338847463">
    <w:abstractNumId w:val="26"/>
  </w:num>
  <w:num w:numId="18" w16cid:durableId="861406786">
    <w:abstractNumId w:val="18"/>
  </w:num>
  <w:num w:numId="19" w16cid:durableId="670762365">
    <w:abstractNumId w:val="2"/>
  </w:num>
  <w:num w:numId="20" w16cid:durableId="373043209">
    <w:abstractNumId w:val="22"/>
  </w:num>
  <w:num w:numId="21" w16cid:durableId="299967710">
    <w:abstractNumId w:val="15"/>
  </w:num>
  <w:num w:numId="22" w16cid:durableId="1642541613">
    <w:abstractNumId w:val="7"/>
  </w:num>
  <w:num w:numId="23" w16cid:durableId="1058210856">
    <w:abstractNumId w:val="28"/>
  </w:num>
  <w:num w:numId="24" w16cid:durableId="1237470162">
    <w:abstractNumId w:val="5"/>
  </w:num>
  <w:num w:numId="25" w16cid:durableId="1300763378">
    <w:abstractNumId w:val="4"/>
  </w:num>
  <w:num w:numId="26" w16cid:durableId="1745713261">
    <w:abstractNumId w:val="14"/>
  </w:num>
  <w:num w:numId="27" w16cid:durableId="1436364890">
    <w:abstractNumId w:val="1"/>
  </w:num>
  <w:num w:numId="28" w16cid:durableId="1178227629">
    <w:abstractNumId w:val="25"/>
  </w:num>
  <w:num w:numId="29" w16cid:durableId="1825899423">
    <w:abstractNumId w:val="21"/>
  </w:num>
  <w:num w:numId="30" w16cid:durableId="101646338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GHAN CREECH">
    <w15:presenceInfo w15:providerId="AD" w15:userId="S::MCREECH@hamiltoncenter.org::a0d5e93b-b6ee-4b0a-8398-dbda9970c246"/>
  </w15:person>
  <w15:person w15:author="KASSANDRA COFFEY">
    <w15:presenceInfo w15:providerId="AD" w15:userId="S::KCOFFEY@hamiltoncenter.org::d407ac36-c0b6-4433-a29e-d251da7aaa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DD2"/>
    <w:rsid w:val="000021B0"/>
    <w:rsid w:val="00006C84"/>
    <w:rsid w:val="00026805"/>
    <w:rsid w:val="00041161"/>
    <w:rsid w:val="0004507E"/>
    <w:rsid w:val="00067C1E"/>
    <w:rsid w:val="00095B8F"/>
    <w:rsid w:val="000A2AF8"/>
    <w:rsid w:val="000B5317"/>
    <w:rsid w:val="000B6DD2"/>
    <w:rsid w:val="000B7A26"/>
    <w:rsid w:val="000E5C9C"/>
    <w:rsid w:val="000F5332"/>
    <w:rsid w:val="00114D28"/>
    <w:rsid w:val="001163CB"/>
    <w:rsid w:val="00145F88"/>
    <w:rsid w:val="0017306A"/>
    <w:rsid w:val="00175CBD"/>
    <w:rsid w:val="00197CB5"/>
    <w:rsid w:val="001A589B"/>
    <w:rsid w:val="001B1F65"/>
    <w:rsid w:val="001B42F5"/>
    <w:rsid w:val="001C2CF6"/>
    <w:rsid w:val="001E1800"/>
    <w:rsid w:val="001F0DAF"/>
    <w:rsid w:val="00210A3C"/>
    <w:rsid w:val="00226F1E"/>
    <w:rsid w:val="00242C96"/>
    <w:rsid w:val="002469C1"/>
    <w:rsid w:val="00274072"/>
    <w:rsid w:val="00283E41"/>
    <w:rsid w:val="00283E9E"/>
    <w:rsid w:val="0029330A"/>
    <w:rsid w:val="002F1F08"/>
    <w:rsid w:val="003149D9"/>
    <w:rsid w:val="003242A2"/>
    <w:rsid w:val="0032507C"/>
    <w:rsid w:val="00336172"/>
    <w:rsid w:val="00357FBB"/>
    <w:rsid w:val="003722FE"/>
    <w:rsid w:val="0038214C"/>
    <w:rsid w:val="00382D16"/>
    <w:rsid w:val="00384471"/>
    <w:rsid w:val="003B1C38"/>
    <w:rsid w:val="003C2F71"/>
    <w:rsid w:val="003E7253"/>
    <w:rsid w:val="003F2F07"/>
    <w:rsid w:val="003F5BBC"/>
    <w:rsid w:val="00401928"/>
    <w:rsid w:val="0043002C"/>
    <w:rsid w:val="0043765C"/>
    <w:rsid w:val="00441FED"/>
    <w:rsid w:val="00460FA4"/>
    <w:rsid w:val="004719CF"/>
    <w:rsid w:val="004B06C3"/>
    <w:rsid w:val="004E1D73"/>
    <w:rsid w:val="004E3168"/>
    <w:rsid w:val="004F0AE2"/>
    <w:rsid w:val="004F7E55"/>
    <w:rsid w:val="00514302"/>
    <w:rsid w:val="00520DE2"/>
    <w:rsid w:val="00543DBA"/>
    <w:rsid w:val="00553A9B"/>
    <w:rsid w:val="0058420B"/>
    <w:rsid w:val="00591709"/>
    <w:rsid w:val="005E1B55"/>
    <w:rsid w:val="006161BD"/>
    <w:rsid w:val="00630A43"/>
    <w:rsid w:val="006570E0"/>
    <w:rsid w:val="0066039B"/>
    <w:rsid w:val="00664EF4"/>
    <w:rsid w:val="00681619"/>
    <w:rsid w:val="00691D43"/>
    <w:rsid w:val="00696095"/>
    <w:rsid w:val="006B08E6"/>
    <w:rsid w:val="006C010B"/>
    <w:rsid w:val="006C09D9"/>
    <w:rsid w:val="006C470D"/>
    <w:rsid w:val="006D4BF2"/>
    <w:rsid w:val="006E3DA6"/>
    <w:rsid w:val="0070260C"/>
    <w:rsid w:val="00711A94"/>
    <w:rsid w:val="00714551"/>
    <w:rsid w:val="00736CC6"/>
    <w:rsid w:val="00743B1E"/>
    <w:rsid w:val="00752B2A"/>
    <w:rsid w:val="00763672"/>
    <w:rsid w:val="00772DF9"/>
    <w:rsid w:val="00791F6A"/>
    <w:rsid w:val="007B19F7"/>
    <w:rsid w:val="007E04DE"/>
    <w:rsid w:val="0080369E"/>
    <w:rsid w:val="00825072"/>
    <w:rsid w:val="008522C9"/>
    <w:rsid w:val="00863C82"/>
    <w:rsid w:val="0087276A"/>
    <w:rsid w:val="00877F96"/>
    <w:rsid w:val="008859F0"/>
    <w:rsid w:val="008901D7"/>
    <w:rsid w:val="008A214B"/>
    <w:rsid w:val="008B2551"/>
    <w:rsid w:val="008D14E8"/>
    <w:rsid w:val="008E28D3"/>
    <w:rsid w:val="008E71E3"/>
    <w:rsid w:val="009050AD"/>
    <w:rsid w:val="00915E2D"/>
    <w:rsid w:val="009368E6"/>
    <w:rsid w:val="00962D2E"/>
    <w:rsid w:val="009669EF"/>
    <w:rsid w:val="0098745C"/>
    <w:rsid w:val="009900F6"/>
    <w:rsid w:val="009954FC"/>
    <w:rsid w:val="00997099"/>
    <w:rsid w:val="009B67BA"/>
    <w:rsid w:val="009C1A52"/>
    <w:rsid w:val="009C5434"/>
    <w:rsid w:val="009D1228"/>
    <w:rsid w:val="009F405A"/>
    <w:rsid w:val="009F4826"/>
    <w:rsid w:val="00A15000"/>
    <w:rsid w:val="00A339B7"/>
    <w:rsid w:val="00AA32E7"/>
    <w:rsid w:val="00AC07A1"/>
    <w:rsid w:val="00AD11B3"/>
    <w:rsid w:val="00AF7482"/>
    <w:rsid w:val="00B00D5F"/>
    <w:rsid w:val="00B24174"/>
    <w:rsid w:val="00B24D6A"/>
    <w:rsid w:val="00B40C09"/>
    <w:rsid w:val="00B610A3"/>
    <w:rsid w:val="00B675B5"/>
    <w:rsid w:val="00B7674D"/>
    <w:rsid w:val="00B802A4"/>
    <w:rsid w:val="00B96D38"/>
    <w:rsid w:val="00BB22F2"/>
    <w:rsid w:val="00BB43E0"/>
    <w:rsid w:val="00BE2E61"/>
    <w:rsid w:val="00BF7494"/>
    <w:rsid w:val="00C113E6"/>
    <w:rsid w:val="00C17CAF"/>
    <w:rsid w:val="00C24975"/>
    <w:rsid w:val="00C455E1"/>
    <w:rsid w:val="00C53407"/>
    <w:rsid w:val="00C70B08"/>
    <w:rsid w:val="00C74FA7"/>
    <w:rsid w:val="00C91141"/>
    <w:rsid w:val="00C96F57"/>
    <w:rsid w:val="00CB3DE7"/>
    <w:rsid w:val="00CC428D"/>
    <w:rsid w:val="00CD1358"/>
    <w:rsid w:val="00CD4D2B"/>
    <w:rsid w:val="00CD5F13"/>
    <w:rsid w:val="00CE53F4"/>
    <w:rsid w:val="00D16861"/>
    <w:rsid w:val="00D43A2F"/>
    <w:rsid w:val="00D449FA"/>
    <w:rsid w:val="00D453FC"/>
    <w:rsid w:val="00D45E79"/>
    <w:rsid w:val="00D5074B"/>
    <w:rsid w:val="00D55FD9"/>
    <w:rsid w:val="00D8338F"/>
    <w:rsid w:val="00D9631A"/>
    <w:rsid w:val="00DA34E3"/>
    <w:rsid w:val="00DA5832"/>
    <w:rsid w:val="00DD00B6"/>
    <w:rsid w:val="00DD0FE4"/>
    <w:rsid w:val="00DE29DC"/>
    <w:rsid w:val="00E03E7E"/>
    <w:rsid w:val="00E05F27"/>
    <w:rsid w:val="00E16AC0"/>
    <w:rsid w:val="00E51B0F"/>
    <w:rsid w:val="00E67994"/>
    <w:rsid w:val="00E71F1F"/>
    <w:rsid w:val="00E73A4F"/>
    <w:rsid w:val="00E776E1"/>
    <w:rsid w:val="00E92F4F"/>
    <w:rsid w:val="00EA530D"/>
    <w:rsid w:val="00EA614A"/>
    <w:rsid w:val="00EA6724"/>
    <w:rsid w:val="00EA7A4D"/>
    <w:rsid w:val="00ED7424"/>
    <w:rsid w:val="00F004BF"/>
    <w:rsid w:val="00F0682F"/>
    <w:rsid w:val="00F07EBB"/>
    <w:rsid w:val="00F40CEE"/>
    <w:rsid w:val="00F633E6"/>
    <w:rsid w:val="00F73575"/>
    <w:rsid w:val="00F96294"/>
    <w:rsid w:val="00F96BAD"/>
    <w:rsid w:val="00FC1FBC"/>
    <w:rsid w:val="00FC7804"/>
    <w:rsid w:val="00FE7959"/>
    <w:rsid w:val="00FF4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DA067"/>
  <w15:chartTrackingRefBased/>
  <w15:docId w15:val="{4A9FD376-15A7-4CD9-9053-65581542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DD2"/>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ing2">
    <w:name w:val="numbering2"/>
    <w:basedOn w:val="Normal"/>
    <w:rsid w:val="000B6DD2"/>
    <w:pPr>
      <w:numPr>
        <w:numId w:val="1"/>
      </w:numPr>
      <w:tabs>
        <w:tab w:val="left" w:pos="-1440"/>
      </w:tabs>
      <w:spacing w:after="240"/>
    </w:pPr>
    <w:rPr>
      <w:rFonts w:ascii="Times New Roman" w:hAnsi="Times New Roman"/>
    </w:rPr>
  </w:style>
  <w:style w:type="paragraph" w:customStyle="1" w:styleId="policy">
    <w:name w:val="policy"/>
    <w:basedOn w:val="Normal"/>
    <w:rsid w:val="000B6DD2"/>
    <w:pPr>
      <w:numPr>
        <w:numId w:val="2"/>
      </w:numPr>
    </w:pPr>
  </w:style>
  <w:style w:type="paragraph" w:styleId="ListParagraph">
    <w:name w:val="List Paragraph"/>
    <w:basedOn w:val="Normal"/>
    <w:uiPriority w:val="34"/>
    <w:qFormat/>
    <w:rsid w:val="000B6DD2"/>
    <w:pPr>
      <w:ind w:left="720"/>
      <w:contextualSpacing/>
    </w:pPr>
  </w:style>
  <w:style w:type="paragraph" w:styleId="NoSpacing">
    <w:name w:val="No Spacing"/>
    <w:uiPriority w:val="1"/>
    <w:qFormat/>
    <w:rsid w:val="00772DF9"/>
    <w:pPr>
      <w:widowControl w:val="0"/>
      <w:spacing w:after="0" w:line="240" w:lineRule="auto"/>
    </w:pPr>
    <w:rPr>
      <w:rFonts w:ascii="Arial" w:eastAsia="Times New Roman" w:hAnsi="Arial" w:cs="Times New Roman"/>
      <w:snapToGrid w:val="0"/>
      <w:sz w:val="24"/>
      <w:szCs w:val="20"/>
    </w:rPr>
  </w:style>
  <w:style w:type="paragraph" w:styleId="Header">
    <w:name w:val="header"/>
    <w:basedOn w:val="Normal"/>
    <w:link w:val="HeaderChar"/>
    <w:uiPriority w:val="99"/>
    <w:unhideWhenUsed/>
    <w:rsid w:val="00691D43"/>
    <w:pPr>
      <w:tabs>
        <w:tab w:val="center" w:pos="4680"/>
        <w:tab w:val="right" w:pos="9360"/>
      </w:tabs>
    </w:pPr>
  </w:style>
  <w:style w:type="character" w:customStyle="1" w:styleId="HeaderChar">
    <w:name w:val="Header Char"/>
    <w:basedOn w:val="DefaultParagraphFont"/>
    <w:link w:val="Header"/>
    <w:uiPriority w:val="99"/>
    <w:rsid w:val="00691D43"/>
    <w:rPr>
      <w:rFonts w:ascii="Arial" w:eastAsia="Times New Roman" w:hAnsi="Arial" w:cs="Times New Roman"/>
      <w:snapToGrid w:val="0"/>
      <w:sz w:val="24"/>
      <w:szCs w:val="20"/>
    </w:rPr>
  </w:style>
  <w:style w:type="paragraph" w:styleId="Footer">
    <w:name w:val="footer"/>
    <w:basedOn w:val="Normal"/>
    <w:link w:val="FooterChar"/>
    <w:uiPriority w:val="99"/>
    <w:unhideWhenUsed/>
    <w:rsid w:val="00691D43"/>
    <w:pPr>
      <w:tabs>
        <w:tab w:val="center" w:pos="4680"/>
        <w:tab w:val="right" w:pos="9360"/>
      </w:tabs>
    </w:pPr>
  </w:style>
  <w:style w:type="character" w:customStyle="1" w:styleId="FooterChar">
    <w:name w:val="Footer Char"/>
    <w:basedOn w:val="DefaultParagraphFont"/>
    <w:link w:val="Footer"/>
    <w:uiPriority w:val="99"/>
    <w:rsid w:val="00691D43"/>
    <w:rPr>
      <w:rFonts w:ascii="Arial" w:eastAsia="Times New Roman" w:hAnsi="Arial" w:cs="Times New Roman"/>
      <w:snapToGrid w:val="0"/>
      <w:sz w:val="24"/>
      <w:szCs w:val="20"/>
    </w:rPr>
  </w:style>
  <w:style w:type="paragraph" w:customStyle="1" w:styleId="DefaultText">
    <w:name w:val="Default Text"/>
    <w:basedOn w:val="Normal"/>
    <w:rsid w:val="008E71E3"/>
    <w:pPr>
      <w:widowControl/>
      <w:overflowPunct w:val="0"/>
      <w:autoSpaceDE w:val="0"/>
      <w:autoSpaceDN w:val="0"/>
      <w:adjustRightInd w:val="0"/>
      <w:textAlignment w:val="baseline"/>
    </w:pPr>
    <w:rPr>
      <w:rFonts w:ascii="Times New Roman" w:hAnsi="Times New Roman"/>
      <w:snapToGrid/>
    </w:rPr>
  </w:style>
  <w:style w:type="paragraph" w:styleId="BodyText">
    <w:name w:val="Body Text"/>
    <w:basedOn w:val="Normal"/>
    <w:link w:val="BodyTextChar"/>
    <w:rsid w:val="0004507E"/>
    <w:pPr>
      <w:jc w:val="both"/>
    </w:pPr>
  </w:style>
  <w:style w:type="character" w:customStyle="1" w:styleId="BodyTextChar">
    <w:name w:val="Body Text Char"/>
    <w:basedOn w:val="DefaultParagraphFont"/>
    <w:link w:val="BodyText"/>
    <w:rsid w:val="0004507E"/>
    <w:rPr>
      <w:rFonts w:ascii="Arial" w:eastAsia="Times New Roman" w:hAnsi="Arial" w:cs="Times New Roman"/>
      <w:snapToGrid w:val="0"/>
      <w:sz w:val="24"/>
      <w:szCs w:val="20"/>
    </w:rPr>
  </w:style>
  <w:style w:type="paragraph" w:styleId="Revision">
    <w:name w:val="Revision"/>
    <w:hidden/>
    <w:uiPriority w:val="99"/>
    <w:semiHidden/>
    <w:rsid w:val="00F40CEE"/>
    <w:pPr>
      <w:spacing w:after="0" w:line="240" w:lineRule="auto"/>
    </w:pPr>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A2EC621A-F850-43D6-857B-8D1D3399DB85}"/>
</file>

<file path=customXml/itemProps2.xml><?xml version="1.0" encoding="utf-8"?>
<ds:datastoreItem xmlns:ds="http://schemas.openxmlformats.org/officeDocument/2006/customXml" ds:itemID="{081FFCFD-D142-440F-A03D-6BC042A3D5CC}">
  <ds:schemaRefs>
    <ds:schemaRef ds:uri="http://schemas.microsoft.com/sharepoint/v3/contenttype/forms"/>
  </ds:schemaRefs>
</ds:datastoreItem>
</file>

<file path=customXml/itemProps3.xml><?xml version="1.0" encoding="utf-8"?>
<ds:datastoreItem xmlns:ds="http://schemas.openxmlformats.org/officeDocument/2006/customXml" ds:itemID="{B8D6073E-FD1A-487D-9DBA-1F8C07970C5E}">
  <ds:schemaRefs>
    <ds:schemaRef ds:uri="http://schemas.microsoft.com/office/2006/metadata/properties"/>
    <ds:schemaRef ds:uri="http://schemas.microsoft.com/office/infopath/2007/PartnerControls"/>
    <ds:schemaRef ds:uri="5291cd72-34cf-46fd-ac31-13fc12ceb2c7"/>
    <ds:schemaRef ds:uri="2f0e7953-9c29-4b55-96c7-e92ecd1f396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HARLEY HAMKE</dc:creator>
  <cp:keywords/>
  <dc:description/>
  <cp:lastModifiedBy>MEGHAN CREECH</cp:lastModifiedBy>
  <cp:revision>2</cp:revision>
  <dcterms:created xsi:type="dcterms:W3CDTF">2023-10-16T17:54:00Z</dcterms:created>
  <dcterms:modified xsi:type="dcterms:W3CDTF">2023-10-16T17:54:00Z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